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A4BEA" w14:textId="406EC136" w:rsidR="00871A8C" w:rsidRDefault="00871A8C" w:rsidP="0031029B">
      <w:pPr>
        <w:spacing w:after="0" w:line="240" w:lineRule="auto"/>
        <w:jc w:val="center"/>
        <w:rPr>
          <w:rFonts w:ascii="Times New Roman" w:hAnsi="Times New Roman" w:cs="Times New Roman"/>
          <w:b/>
          <w:sz w:val="24"/>
          <w:szCs w:val="24"/>
        </w:rPr>
      </w:pPr>
      <w:r w:rsidRPr="00871A8C">
        <w:rPr>
          <w:rFonts w:ascii="Times New Roman" w:eastAsia="Times New Roman" w:hAnsi="Times New Roman" w:cs="Times New Roman"/>
          <w:noProof/>
          <w:kern w:val="0"/>
          <w:sz w:val="24"/>
          <w:szCs w:val="24"/>
          <w:lang w:eastAsia="et-EE"/>
          <w14:ligatures w14:val="none"/>
        </w:rPr>
        <mc:AlternateContent>
          <mc:Choice Requires="wps">
            <w:drawing>
              <wp:anchor distT="0" distB="0" distL="114300" distR="114300" simplePos="0" relativeHeight="251658240" behindDoc="0" locked="0" layoutInCell="1" allowOverlap="1" wp14:anchorId="59ACDDDC" wp14:editId="631F7B3A">
                <wp:simplePos x="0" y="0"/>
                <wp:positionH relativeFrom="column">
                  <wp:posOffset>3601693</wp:posOffset>
                </wp:positionH>
                <wp:positionV relativeFrom="paragraph">
                  <wp:posOffset>14936</wp:posOffset>
                </wp:positionV>
                <wp:extent cx="1628775" cy="390525"/>
                <wp:effectExtent l="0" t="0" r="28575" b="28575"/>
                <wp:wrapNone/>
                <wp:docPr id="2" name="Tekstiväli 2"/>
                <wp:cNvGraphicFramePr/>
                <a:graphic xmlns:a="http://schemas.openxmlformats.org/drawingml/2006/main">
                  <a:graphicData uri="http://schemas.microsoft.com/office/word/2010/wordprocessingShape">
                    <wps:wsp>
                      <wps:cNvSpPr txBox="1"/>
                      <wps:spPr>
                        <a:xfrm>
                          <a:off x="0" y="0"/>
                          <a:ext cx="1628775" cy="390525"/>
                        </a:xfrm>
                        <a:prstGeom prst="rect">
                          <a:avLst/>
                        </a:prstGeom>
                        <a:solidFill>
                          <a:sysClr val="window" lastClr="FFFFFF"/>
                        </a:solidFill>
                        <a:ln w="6350">
                          <a:solidFill>
                            <a:sysClr val="window" lastClr="FFFFFF"/>
                          </a:solidFill>
                        </a:ln>
                        <a:effectLst/>
                      </wps:spPr>
                      <wps:txbx>
                        <w:txbxContent>
                          <w:p w14:paraId="0E74659D" w14:textId="77777777" w:rsidR="00871A8C" w:rsidRPr="008D5D90" w:rsidRDefault="00871A8C" w:rsidP="00F3611C">
                            <w:pPr>
                              <w:ind w:left="708" w:firstLine="708"/>
                              <w:rPr>
                                <w:rFonts w:ascii="Times New Roman" w:eastAsia="SimSun" w:hAnsi="Times New Roman" w:cs="Times New Roman"/>
                                <w:b/>
                                <w:bCs/>
                                <w:kern w:val="1"/>
                                <w:sz w:val="20"/>
                                <w:szCs w:val="20"/>
                                <w:lang w:eastAsia="zh-CN" w:bidi="hi-IN"/>
                              </w:rPr>
                            </w:pPr>
                            <w:r w:rsidRPr="008D5D90">
                              <w:rPr>
                                <w:rFonts w:ascii="Times New Roman" w:eastAsia="SimSun" w:hAnsi="Times New Roman" w:cs="Times New Roman"/>
                                <w:b/>
                                <w:bCs/>
                                <w:kern w:val="1"/>
                                <w:sz w:val="20"/>
                                <w:szCs w:val="20"/>
                                <w:lang w:eastAsia="zh-CN" w:bidi="hi-IN"/>
                              </w:rPr>
                              <w:t>EELNÕU</w:t>
                            </w:r>
                          </w:p>
                          <w:p w14:paraId="226AF1A8" w14:textId="77777777" w:rsidR="00871A8C" w:rsidRPr="008D5D90" w:rsidRDefault="00871A8C" w:rsidP="00871A8C">
                            <w:pPr>
                              <w:rPr>
                                <w:rFonts w:ascii="Times New Roman" w:eastAsia="SimSun" w:hAnsi="Times New Roman" w:cs="Times New Roman"/>
                                <w:bCs/>
                                <w:kern w:val="1"/>
                                <w:sz w:val="20"/>
                                <w:szCs w:val="20"/>
                                <w:lang w:eastAsia="zh-CN" w:bidi="hi-IN"/>
                              </w:rPr>
                            </w:pPr>
                            <w:proofErr w:type="spellStart"/>
                            <w:r>
                              <w:rPr>
                                <w:rFonts w:ascii="Times New Roman" w:eastAsia="SimSun" w:hAnsi="Times New Roman" w:cs="Times New Roman"/>
                                <w:bCs/>
                                <w:kern w:val="1"/>
                                <w:sz w:val="20"/>
                                <w:szCs w:val="20"/>
                                <w:lang w:eastAsia="zh-CN" w:bidi="hi-IN"/>
                              </w:rPr>
                              <w:t>xx</w:t>
                            </w:r>
                            <w:r w:rsidRPr="008D5D90">
                              <w:rPr>
                                <w:rFonts w:ascii="Times New Roman" w:eastAsia="SimSun" w:hAnsi="Times New Roman" w:cs="Times New Roman"/>
                                <w:bCs/>
                                <w:kern w:val="1"/>
                                <w:sz w:val="20"/>
                                <w:szCs w:val="20"/>
                                <w:lang w:eastAsia="zh-CN" w:bidi="hi-IN"/>
                              </w:rPr>
                              <w:t>.</w:t>
                            </w:r>
                            <w:r>
                              <w:rPr>
                                <w:rFonts w:ascii="Times New Roman" w:eastAsia="SimSun" w:hAnsi="Times New Roman" w:cs="Times New Roman"/>
                                <w:bCs/>
                                <w:kern w:val="1"/>
                                <w:sz w:val="20"/>
                                <w:szCs w:val="20"/>
                                <w:lang w:eastAsia="zh-CN" w:bidi="hi-IN"/>
                              </w:rPr>
                              <w:t>xx</w:t>
                            </w:r>
                            <w:r w:rsidRPr="008D5D90">
                              <w:rPr>
                                <w:rFonts w:ascii="Times New Roman" w:eastAsia="SimSun" w:hAnsi="Times New Roman" w:cs="Times New Roman"/>
                                <w:bCs/>
                                <w:kern w:val="1"/>
                                <w:sz w:val="20"/>
                                <w:szCs w:val="20"/>
                                <w:lang w:eastAsia="zh-CN" w:bidi="hi-IN"/>
                              </w:rPr>
                              <w:t>.</w:t>
                            </w:r>
                            <w:r>
                              <w:rPr>
                                <w:rFonts w:ascii="Times New Roman" w:eastAsia="SimSun" w:hAnsi="Times New Roman" w:cs="Times New Roman"/>
                                <w:bCs/>
                                <w:kern w:val="1"/>
                                <w:sz w:val="20"/>
                                <w:szCs w:val="20"/>
                                <w:lang w:eastAsia="zh-CN" w:bidi="hi-IN"/>
                              </w:rPr>
                              <w:t>xxxx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4FDE05C9">
              <v:shapetype id="_x0000_t202" coordsize="21600,21600" o:spt="202" path="m,l,21600r21600,l21600,xe" w14:anchorId="59ACDDDC">
                <v:stroke joinstyle="miter"/>
                <v:path gradientshapeok="t" o:connecttype="rect"/>
              </v:shapetype>
              <v:shape id="Tekstiväli 2" style="position:absolute;left:0;text-align:left;margin-left:283.6pt;margin-top:1.2pt;width:128.25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window" stroke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">
                <v:textbox>
                  <w:txbxContent>
                    <w:p w:rsidRPr="008D5D90" w:rsidR="00871A8C" w:rsidP="00F3611C" w:rsidRDefault="00871A8C" w14:paraId="143AEE0A" w14:textId="77777777">
                      <w:pPr>
                        <w:ind w:left="708" w:firstLine="708"/>
                        <w:rPr>
                          <w:rFonts w:ascii="Times New Roman" w:hAnsi="Times New Roman" w:eastAsia="SimSun" w:cs="Times New Roman"/>
                          <w:b/>
                          <w:bCs/>
                          <w:kern w:val="1"/>
                          <w:sz w:val="20"/>
                          <w:szCs w:val="20"/>
                          <w:lang w:eastAsia="zh-CN" w:bidi="hi-IN"/>
                        </w:rPr>
                      </w:pPr>
                      <w:r w:rsidRPr="008D5D90">
                        <w:rPr>
                          <w:rFonts w:ascii="Times New Roman" w:hAnsi="Times New Roman" w:eastAsia="SimSun" w:cs="Times New Roman"/>
                          <w:b/>
                          <w:bCs/>
                          <w:kern w:val="1"/>
                          <w:sz w:val="20"/>
                          <w:szCs w:val="20"/>
                          <w:lang w:eastAsia="zh-CN" w:bidi="hi-IN"/>
                        </w:rPr>
                        <w:t>EELNÕU</w:t>
                      </w:r>
                    </w:p>
                    <w:p w:rsidRPr="008D5D90" w:rsidR="00871A8C" w:rsidP="00871A8C" w:rsidRDefault="00871A8C" w14:paraId="5DA9A8F2" w14:textId="77777777">
                      <w:pPr>
                        <w:rPr>
                          <w:rFonts w:ascii="Times New Roman" w:hAnsi="Times New Roman" w:eastAsia="SimSun" w:cs="Times New Roman"/>
                          <w:bCs/>
                          <w:kern w:val="1"/>
                          <w:sz w:val="20"/>
                          <w:szCs w:val="20"/>
                          <w:lang w:eastAsia="zh-CN" w:bidi="hi-IN"/>
                        </w:rPr>
                      </w:pPr>
                      <w:proofErr w:type="spellStart"/>
                      <w:r>
                        <w:rPr>
                          <w:rFonts w:ascii="Times New Roman" w:hAnsi="Times New Roman" w:eastAsia="SimSun" w:cs="Times New Roman"/>
                          <w:bCs/>
                          <w:kern w:val="1"/>
                          <w:sz w:val="20"/>
                          <w:szCs w:val="20"/>
                          <w:lang w:eastAsia="zh-CN" w:bidi="hi-IN"/>
                        </w:rPr>
                        <w:t>xx</w:t>
                      </w:r>
                      <w:r w:rsidRPr="008D5D90">
                        <w:rPr>
                          <w:rFonts w:ascii="Times New Roman" w:hAnsi="Times New Roman" w:eastAsia="SimSun" w:cs="Times New Roman"/>
                          <w:bCs/>
                          <w:kern w:val="1"/>
                          <w:sz w:val="20"/>
                          <w:szCs w:val="20"/>
                          <w:lang w:eastAsia="zh-CN" w:bidi="hi-IN"/>
                        </w:rPr>
                        <w:t>.</w:t>
                      </w:r>
                      <w:r>
                        <w:rPr>
                          <w:rFonts w:ascii="Times New Roman" w:hAnsi="Times New Roman" w:eastAsia="SimSun" w:cs="Times New Roman"/>
                          <w:bCs/>
                          <w:kern w:val="1"/>
                          <w:sz w:val="20"/>
                          <w:szCs w:val="20"/>
                          <w:lang w:eastAsia="zh-CN" w:bidi="hi-IN"/>
                        </w:rPr>
                        <w:t>xx</w:t>
                      </w:r>
                      <w:r w:rsidRPr="008D5D90">
                        <w:rPr>
                          <w:rFonts w:ascii="Times New Roman" w:hAnsi="Times New Roman" w:eastAsia="SimSun" w:cs="Times New Roman"/>
                          <w:bCs/>
                          <w:kern w:val="1"/>
                          <w:sz w:val="20"/>
                          <w:szCs w:val="20"/>
                          <w:lang w:eastAsia="zh-CN" w:bidi="hi-IN"/>
                        </w:rPr>
                        <w:t>.</w:t>
                      </w:r>
                      <w:r>
                        <w:rPr>
                          <w:rFonts w:ascii="Times New Roman" w:hAnsi="Times New Roman" w:eastAsia="SimSun" w:cs="Times New Roman"/>
                          <w:bCs/>
                          <w:kern w:val="1"/>
                          <w:sz w:val="20"/>
                          <w:szCs w:val="20"/>
                          <w:lang w:eastAsia="zh-CN" w:bidi="hi-IN"/>
                        </w:rPr>
                        <w:t>xxxx</w:t>
                      </w:r>
                      <w:proofErr w:type="spellEnd"/>
                    </w:p>
                  </w:txbxContent>
                </v:textbox>
              </v:shape>
            </w:pict>
          </mc:Fallback>
        </mc:AlternateContent>
      </w:r>
      <w:r w:rsidR="00F3611C">
        <w:rPr>
          <w:rFonts w:ascii="Times New Roman" w:hAnsi="Times New Roman" w:cs="Times New Roman"/>
          <w:b/>
          <w:sz w:val="24"/>
          <w:szCs w:val="24"/>
        </w:rPr>
        <w:tab/>
      </w:r>
      <w:r w:rsidR="00F3611C">
        <w:rPr>
          <w:rFonts w:ascii="Times New Roman" w:hAnsi="Times New Roman" w:cs="Times New Roman"/>
          <w:b/>
          <w:sz w:val="24"/>
          <w:szCs w:val="24"/>
        </w:rPr>
        <w:tab/>
      </w:r>
      <w:r w:rsidR="00F3611C">
        <w:rPr>
          <w:rFonts w:ascii="Times New Roman" w:hAnsi="Times New Roman" w:cs="Times New Roman"/>
          <w:b/>
          <w:sz w:val="24"/>
          <w:szCs w:val="24"/>
        </w:rPr>
        <w:tab/>
      </w:r>
      <w:r w:rsidR="00F3611C">
        <w:rPr>
          <w:rFonts w:ascii="Times New Roman" w:hAnsi="Times New Roman" w:cs="Times New Roman"/>
          <w:b/>
          <w:sz w:val="24"/>
          <w:szCs w:val="24"/>
        </w:rPr>
        <w:tab/>
      </w:r>
    </w:p>
    <w:p w14:paraId="7CEFC371" w14:textId="77777777" w:rsidR="00871A8C" w:rsidRDefault="00871A8C" w:rsidP="0031029B">
      <w:pPr>
        <w:spacing w:after="0" w:line="240" w:lineRule="auto"/>
        <w:jc w:val="center"/>
        <w:rPr>
          <w:rFonts w:ascii="Times New Roman" w:hAnsi="Times New Roman" w:cs="Times New Roman"/>
          <w:b/>
          <w:sz w:val="24"/>
          <w:szCs w:val="24"/>
        </w:rPr>
      </w:pPr>
    </w:p>
    <w:p w14:paraId="163E26C1" w14:textId="77777777" w:rsidR="00871A8C" w:rsidRDefault="00871A8C" w:rsidP="0031029B">
      <w:pPr>
        <w:spacing w:after="0" w:line="240" w:lineRule="auto"/>
        <w:jc w:val="center"/>
        <w:rPr>
          <w:rFonts w:ascii="Times New Roman" w:hAnsi="Times New Roman" w:cs="Times New Roman"/>
          <w:b/>
          <w:sz w:val="24"/>
          <w:szCs w:val="24"/>
        </w:rPr>
      </w:pPr>
    </w:p>
    <w:p w14:paraId="059F57BA" w14:textId="77777777" w:rsidR="00556269" w:rsidRDefault="00556269" w:rsidP="0031029B">
      <w:pPr>
        <w:spacing w:after="0" w:line="240" w:lineRule="auto"/>
        <w:jc w:val="center"/>
        <w:rPr>
          <w:rFonts w:ascii="Times New Roman" w:hAnsi="Times New Roman" w:cs="Times New Roman"/>
          <w:b/>
          <w:sz w:val="24"/>
          <w:szCs w:val="24"/>
        </w:rPr>
      </w:pPr>
    </w:p>
    <w:p w14:paraId="7912E87E" w14:textId="211ABBF2" w:rsidR="000D3F8B" w:rsidRPr="00673C60" w:rsidRDefault="000D3F8B" w:rsidP="0031029B">
      <w:pPr>
        <w:spacing w:after="0" w:line="240" w:lineRule="auto"/>
        <w:jc w:val="center"/>
        <w:rPr>
          <w:rFonts w:ascii="Times New Roman" w:hAnsi="Times New Roman" w:cs="Times New Roman"/>
          <w:sz w:val="32"/>
          <w:szCs w:val="32"/>
          <w:rPrChange w:id="0" w:author="Kärt Voor - JUSTDIGI" w:date="2025-09-23T13:41:00Z" w16du:dateUtc="2025-09-23T10:41:00Z">
            <w:rPr>
              <w:rFonts w:ascii="Times New Roman" w:hAnsi="Times New Roman" w:cs="Times New Roman"/>
              <w:sz w:val="24"/>
              <w:szCs w:val="24"/>
            </w:rPr>
          </w:rPrChange>
        </w:rPr>
      </w:pPr>
      <w:bookmarkStart w:id="1" w:name="_Hlk207185708"/>
      <w:commentRangeStart w:id="2"/>
      <w:r w:rsidRPr="3DF43594">
        <w:rPr>
          <w:rFonts w:ascii="Times New Roman" w:hAnsi="Times New Roman" w:cs="Times New Roman"/>
          <w:b/>
          <w:bCs/>
          <w:sz w:val="32"/>
          <w:szCs w:val="32"/>
          <w:rPrChange w:id="3" w:author="Kärt Voor - JUSTDIGI" w:date="2025-09-23T13:41:00Z">
            <w:rPr>
              <w:rFonts w:ascii="Times New Roman" w:hAnsi="Times New Roman" w:cs="Times New Roman"/>
              <w:b/>
              <w:bCs/>
              <w:sz w:val="24"/>
              <w:szCs w:val="24"/>
            </w:rPr>
          </w:rPrChange>
        </w:rPr>
        <w:t xml:space="preserve">Kalapüügiseaduse </w:t>
      </w:r>
      <w:r w:rsidR="00616E3A" w:rsidRPr="3DF43594">
        <w:rPr>
          <w:rFonts w:ascii="Times New Roman" w:hAnsi="Times New Roman" w:cs="Times New Roman"/>
          <w:b/>
          <w:bCs/>
          <w:sz w:val="32"/>
          <w:szCs w:val="32"/>
          <w:rPrChange w:id="4" w:author="Kärt Voor - JUSTDIGI" w:date="2025-09-23T13:41:00Z">
            <w:rPr>
              <w:rFonts w:ascii="Times New Roman" w:hAnsi="Times New Roman" w:cs="Times New Roman"/>
              <w:b/>
              <w:bCs/>
              <w:sz w:val="24"/>
              <w:szCs w:val="24"/>
            </w:rPr>
          </w:rPrChange>
        </w:rPr>
        <w:t xml:space="preserve">muutmise </w:t>
      </w:r>
      <w:r w:rsidRPr="3DF43594">
        <w:rPr>
          <w:rFonts w:ascii="Times New Roman" w:hAnsi="Times New Roman" w:cs="Times New Roman"/>
          <w:b/>
          <w:bCs/>
          <w:sz w:val="32"/>
          <w:szCs w:val="32"/>
          <w:rPrChange w:id="5" w:author="Kärt Voor - JUSTDIGI" w:date="2025-09-23T13:41:00Z">
            <w:rPr>
              <w:rFonts w:ascii="Times New Roman" w:hAnsi="Times New Roman" w:cs="Times New Roman"/>
              <w:b/>
              <w:bCs/>
              <w:sz w:val="24"/>
              <w:szCs w:val="24"/>
            </w:rPr>
          </w:rPrChange>
        </w:rPr>
        <w:t xml:space="preserve">ja </w:t>
      </w:r>
      <w:bookmarkStart w:id="6" w:name="_Hlk198567262"/>
      <w:r w:rsidR="00367001" w:rsidRPr="3DF43594">
        <w:rPr>
          <w:rFonts w:ascii="Times New Roman" w:hAnsi="Times New Roman" w:cs="Times New Roman"/>
          <w:b/>
          <w:bCs/>
          <w:sz w:val="32"/>
          <w:szCs w:val="32"/>
          <w:rPrChange w:id="7" w:author="Kärt Voor - JUSTDIGI" w:date="2025-09-23T13:41:00Z">
            <w:rPr>
              <w:rFonts w:ascii="Times New Roman" w:hAnsi="Times New Roman" w:cs="Times New Roman"/>
              <w:b/>
              <w:bCs/>
              <w:sz w:val="24"/>
              <w:szCs w:val="24"/>
            </w:rPr>
          </w:rPrChange>
        </w:rPr>
        <w:t>sellega seonduvalt teiste seaduste muutmise seadus</w:t>
      </w:r>
      <w:bookmarkEnd w:id="6"/>
      <w:commentRangeEnd w:id="2"/>
      <w:r>
        <w:commentReference w:id="2"/>
      </w:r>
    </w:p>
    <w:bookmarkEnd w:id="1"/>
    <w:p w14:paraId="656E1631" w14:textId="77777777" w:rsidR="000D3F8B" w:rsidRPr="00673C60" w:rsidRDefault="000D3F8B" w:rsidP="0031029B">
      <w:pPr>
        <w:spacing w:after="14" w:line="240" w:lineRule="auto"/>
        <w:rPr>
          <w:rFonts w:ascii="Times New Roman" w:hAnsi="Times New Roman" w:cs="Times New Roman"/>
          <w:sz w:val="24"/>
          <w:szCs w:val="24"/>
        </w:rPr>
      </w:pPr>
    </w:p>
    <w:p w14:paraId="4B564FB5" w14:textId="77777777" w:rsidR="000D3F8B" w:rsidRPr="008E109E" w:rsidRDefault="000D3F8B" w:rsidP="008E109E">
      <w:pPr>
        <w:pStyle w:val="Pealkiri1"/>
        <w:spacing w:before="0" w:after="0" w:line="240" w:lineRule="auto"/>
        <w:jc w:val="both"/>
        <w:rPr>
          <w:rFonts w:ascii="Times New Roman" w:hAnsi="Times New Roman" w:cs="Times New Roman"/>
          <w:b/>
          <w:bCs/>
          <w:color w:val="auto"/>
          <w:sz w:val="24"/>
          <w:szCs w:val="24"/>
        </w:rPr>
      </w:pPr>
      <w:r w:rsidRPr="008E109E">
        <w:rPr>
          <w:rFonts w:ascii="Times New Roman" w:hAnsi="Times New Roman" w:cs="Times New Roman"/>
          <w:b/>
          <w:bCs/>
          <w:color w:val="auto"/>
          <w:sz w:val="24"/>
          <w:szCs w:val="24"/>
        </w:rPr>
        <w:t>§ 1. Kalapüügiseaduse muutmine</w:t>
      </w:r>
    </w:p>
    <w:p w14:paraId="493CC0E6" w14:textId="77777777" w:rsidR="000D3F8B" w:rsidRPr="00854F11" w:rsidRDefault="000D3F8B" w:rsidP="008E109E">
      <w:pPr>
        <w:spacing w:after="0" w:line="240" w:lineRule="auto"/>
        <w:jc w:val="both"/>
        <w:rPr>
          <w:rFonts w:ascii="Times New Roman" w:hAnsi="Times New Roman" w:cs="Times New Roman"/>
          <w:sz w:val="24"/>
          <w:szCs w:val="24"/>
        </w:rPr>
      </w:pPr>
    </w:p>
    <w:p w14:paraId="2528CC27" w14:textId="7F4786C9" w:rsidR="0070414C" w:rsidRPr="001040E7" w:rsidRDefault="000D3F8B" w:rsidP="001040E7">
      <w:pPr>
        <w:spacing w:after="0" w:line="240" w:lineRule="auto"/>
        <w:jc w:val="both"/>
        <w:rPr>
          <w:rFonts w:ascii="Times New Roman" w:hAnsi="Times New Roman" w:cs="Times New Roman"/>
          <w:sz w:val="24"/>
          <w:szCs w:val="24"/>
        </w:rPr>
      </w:pPr>
      <w:r w:rsidRPr="001040E7">
        <w:rPr>
          <w:rFonts w:ascii="Times New Roman" w:hAnsi="Times New Roman" w:cs="Times New Roman"/>
          <w:sz w:val="24"/>
          <w:szCs w:val="24"/>
        </w:rPr>
        <w:t>Kalapüügiseaduses tehakse järgmised muudatused</w:t>
      </w:r>
      <w:r w:rsidR="00B05321" w:rsidRPr="001040E7">
        <w:rPr>
          <w:rFonts w:ascii="Times New Roman" w:hAnsi="Times New Roman" w:cs="Times New Roman"/>
          <w:sz w:val="24"/>
          <w:szCs w:val="24"/>
        </w:rPr>
        <w:t>:</w:t>
      </w:r>
    </w:p>
    <w:p w14:paraId="559C583C" w14:textId="77777777" w:rsidR="008B0273" w:rsidRPr="001040E7" w:rsidRDefault="008B0273" w:rsidP="001040E7">
      <w:pPr>
        <w:spacing w:after="0" w:line="240" w:lineRule="auto"/>
        <w:jc w:val="both"/>
        <w:rPr>
          <w:rFonts w:ascii="Times New Roman" w:eastAsia="Times New Roman" w:hAnsi="Times New Roman" w:cs="Times New Roman"/>
          <w:kern w:val="0"/>
          <w:sz w:val="24"/>
          <w:szCs w:val="24"/>
          <w:lang w:eastAsia="et-EE"/>
          <w14:ligatures w14:val="none"/>
        </w:rPr>
      </w:pPr>
      <w:commentRangeStart w:id="8"/>
    </w:p>
    <w:p w14:paraId="468AC86B" w14:textId="40F57B44" w:rsidR="00B44EF2" w:rsidRDefault="008C05E7" w:rsidP="00B44EF2">
      <w:pPr>
        <w:spacing w:after="0" w:line="240" w:lineRule="auto"/>
        <w:jc w:val="both"/>
        <w:rPr>
          <w:rFonts w:ascii="Times New Roman" w:eastAsia="Times New Roman" w:hAnsi="Times New Roman" w:cs="Times New Roman"/>
          <w:kern w:val="0"/>
          <w:sz w:val="24"/>
          <w:szCs w:val="24"/>
          <w:lang w:eastAsia="et-EE"/>
          <w14:ligatures w14:val="none"/>
        </w:rPr>
      </w:pPr>
      <w:commentRangeStart w:id="9"/>
      <w:r w:rsidRPr="001040E7">
        <w:rPr>
          <w:rFonts w:ascii="Times New Roman" w:eastAsia="Times New Roman" w:hAnsi="Times New Roman" w:cs="Times New Roman"/>
          <w:kern w:val="0"/>
          <w:sz w:val="24"/>
          <w:szCs w:val="24"/>
          <w:lang w:eastAsia="et-EE"/>
          <w14:ligatures w14:val="none"/>
        </w:rPr>
        <w:t>1</w:t>
      </w:r>
      <w:r w:rsidR="000209B8" w:rsidRPr="001040E7">
        <w:rPr>
          <w:rFonts w:ascii="Times New Roman" w:eastAsia="Times New Roman" w:hAnsi="Times New Roman" w:cs="Times New Roman"/>
          <w:kern w:val="0"/>
          <w:sz w:val="24"/>
          <w:szCs w:val="24"/>
          <w:lang w:eastAsia="et-EE"/>
          <w14:ligatures w14:val="none"/>
        </w:rPr>
        <w:t>)</w:t>
      </w:r>
      <w:commentRangeEnd w:id="9"/>
      <w:r w:rsidRPr="001040E7">
        <w:rPr>
          <w:rStyle w:val="Kommentaariviide"/>
          <w:rFonts w:ascii="Times New Roman" w:eastAsia="Times New Roman" w:hAnsi="Times New Roman" w:cs="Times New Roman"/>
          <w:kern w:val="0"/>
          <w:sz w:val="24"/>
          <w:szCs w:val="24"/>
          <w:lang w:eastAsia="et-EE"/>
          <w14:ligatures w14:val="none"/>
        </w:rPr>
        <w:commentReference w:id="9"/>
      </w:r>
      <w:r w:rsidR="000209B8" w:rsidRPr="001040E7">
        <w:rPr>
          <w:rFonts w:ascii="Times New Roman" w:eastAsia="Times New Roman" w:hAnsi="Times New Roman" w:cs="Times New Roman"/>
          <w:kern w:val="0"/>
          <w:sz w:val="24"/>
          <w:szCs w:val="24"/>
          <w:lang w:eastAsia="et-EE"/>
          <w14:ligatures w14:val="none"/>
        </w:rPr>
        <w:t xml:space="preserve"> </w:t>
      </w:r>
      <w:r w:rsidR="00B44EF2" w:rsidRPr="00B44EF2">
        <w:rPr>
          <w:rFonts w:ascii="Times New Roman" w:eastAsia="Times New Roman" w:hAnsi="Times New Roman" w:cs="Times New Roman"/>
          <w:kern w:val="0"/>
          <w:sz w:val="24"/>
          <w:szCs w:val="24"/>
          <w:lang w:eastAsia="et-EE"/>
          <w14:ligatures w14:val="none"/>
        </w:rPr>
        <w:t xml:space="preserve">paragrahvi 10 lõike 8 punktides 1 ja 3 ning § 15 lõikes 3 asendatakse tekstiosa </w:t>
      </w:r>
      <w:r w:rsidR="00B44EF2">
        <w:rPr>
          <w:rFonts w:ascii="Times New Roman" w:eastAsia="Times New Roman" w:hAnsi="Times New Roman" w:cs="Times New Roman"/>
          <w:kern w:val="0"/>
          <w:sz w:val="24"/>
          <w:szCs w:val="24"/>
          <w:lang w:eastAsia="et-EE"/>
          <w14:ligatures w14:val="none"/>
        </w:rPr>
        <w:t>„</w:t>
      </w:r>
      <w:r w:rsidR="00B44EF2" w:rsidRPr="00B44EF2">
        <w:rPr>
          <w:rFonts w:ascii="Times New Roman" w:eastAsia="Times New Roman" w:hAnsi="Times New Roman" w:cs="Times New Roman"/>
          <w:kern w:val="0"/>
          <w:sz w:val="24"/>
          <w:szCs w:val="24"/>
          <w:lang w:eastAsia="et-EE"/>
          <w14:ligatures w14:val="none"/>
        </w:rPr>
        <w:t>artikli 65 lõikes 2</w:t>
      </w:r>
      <w:r w:rsidR="00B44EF2">
        <w:rPr>
          <w:rFonts w:ascii="Times New Roman" w:eastAsia="Times New Roman" w:hAnsi="Times New Roman" w:cs="Times New Roman"/>
          <w:kern w:val="0"/>
          <w:sz w:val="24"/>
          <w:szCs w:val="24"/>
          <w:lang w:eastAsia="et-EE"/>
          <w14:ligatures w14:val="none"/>
        </w:rPr>
        <w:t>“</w:t>
      </w:r>
      <w:r w:rsidR="00B44EF2" w:rsidRPr="00B44EF2">
        <w:rPr>
          <w:rFonts w:ascii="Times New Roman" w:eastAsia="Times New Roman" w:hAnsi="Times New Roman" w:cs="Times New Roman"/>
          <w:kern w:val="0"/>
          <w:sz w:val="24"/>
          <w:szCs w:val="24"/>
          <w:lang w:eastAsia="et-EE"/>
          <w14:ligatures w14:val="none"/>
        </w:rPr>
        <w:t xml:space="preserve"> tekstiosaga </w:t>
      </w:r>
      <w:r w:rsidR="00B44EF2">
        <w:rPr>
          <w:rFonts w:ascii="Times New Roman" w:eastAsia="Times New Roman" w:hAnsi="Times New Roman" w:cs="Times New Roman"/>
          <w:kern w:val="0"/>
          <w:sz w:val="24"/>
          <w:szCs w:val="24"/>
          <w:lang w:eastAsia="et-EE"/>
          <w14:ligatures w14:val="none"/>
        </w:rPr>
        <w:t>„</w:t>
      </w:r>
      <w:r w:rsidR="00B44EF2" w:rsidRPr="00B44EF2">
        <w:rPr>
          <w:rFonts w:ascii="Times New Roman" w:eastAsia="Times New Roman" w:hAnsi="Times New Roman" w:cs="Times New Roman"/>
          <w:kern w:val="0"/>
          <w:sz w:val="24"/>
          <w:szCs w:val="24"/>
          <w:lang w:eastAsia="et-EE"/>
          <w14:ligatures w14:val="none"/>
        </w:rPr>
        <w:t>artiklis 65</w:t>
      </w:r>
      <w:r w:rsidR="00B44EF2">
        <w:rPr>
          <w:rFonts w:ascii="Times New Roman" w:eastAsia="Times New Roman" w:hAnsi="Times New Roman" w:cs="Times New Roman"/>
          <w:kern w:val="0"/>
          <w:sz w:val="24"/>
          <w:szCs w:val="24"/>
          <w:lang w:eastAsia="et-EE"/>
          <w14:ligatures w14:val="none"/>
        </w:rPr>
        <w:t>“</w:t>
      </w:r>
      <w:r w:rsidR="00B44EF2" w:rsidRPr="00B44EF2">
        <w:rPr>
          <w:rFonts w:ascii="Times New Roman" w:eastAsia="Times New Roman" w:hAnsi="Times New Roman" w:cs="Times New Roman"/>
          <w:kern w:val="0"/>
          <w:sz w:val="24"/>
          <w:szCs w:val="24"/>
          <w:lang w:eastAsia="et-EE"/>
          <w14:ligatures w14:val="none"/>
        </w:rPr>
        <w:t>;</w:t>
      </w:r>
    </w:p>
    <w:p w14:paraId="51413FBB" w14:textId="77777777" w:rsidR="00B44EF2" w:rsidRPr="00B44EF2" w:rsidRDefault="00B44EF2" w:rsidP="00B44EF2">
      <w:pPr>
        <w:spacing w:after="0" w:line="240" w:lineRule="auto"/>
        <w:jc w:val="both"/>
        <w:rPr>
          <w:rFonts w:ascii="Times New Roman" w:eastAsia="Times New Roman" w:hAnsi="Times New Roman" w:cs="Times New Roman"/>
          <w:kern w:val="0"/>
          <w:sz w:val="24"/>
          <w:szCs w:val="24"/>
          <w:lang w:eastAsia="et-EE"/>
          <w14:ligatures w14:val="none"/>
        </w:rPr>
      </w:pPr>
    </w:p>
    <w:p w14:paraId="52D74C14" w14:textId="78A023B0" w:rsidR="00B44EF2" w:rsidRPr="00091731" w:rsidRDefault="00B44EF2" w:rsidP="00B44EF2">
      <w:pPr>
        <w:spacing w:after="0" w:line="240" w:lineRule="auto"/>
        <w:jc w:val="both"/>
        <w:rPr>
          <w:rFonts w:ascii="Times New Roman" w:eastAsia="Times New Roman" w:hAnsi="Times New Roman" w:cs="Times New Roman"/>
          <w:kern w:val="0"/>
          <w:sz w:val="24"/>
          <w:szCs w:val="24"/>
          <w:lang w:eastAsia="et-EE"/>
          <w14:ligatures w14:val="none"/>
        </w:rPr>
      </w:pPr>
      <w:r w:rsidRPr="00B44EF2">
        <w:rPr>
          <w:rFonts w:ascii="Times New Roman" w:eastAsia="Times New Roman" w:hAnsi="Times New Roman" w:cs="Times New Roman"/>
          <w:kern w:val="0"/>
          <w:sz w:val="24"/>
          <w:szCs w:val="24"/>
          <w:lang w:eastAsia="et-EE"/>
          <w14:ligatures w14:val="none"/>
        </w:rPr>
        <w:t xml:space="preserve">2) paragrahvi 10 lõikes 12 asendatakse tekstiosa </w:t>
      </w:r>
      <w:r>
        <w:rPr>
          <w:rFonts w:ascii="Times New Roman" w:eastAsia="Times New Roman" w:hAnsi="Times New Roman" w:cs="Times New Roman"/>
          <w:kern w:val="0"/>
          <w:sz w:val="24"/>
          <w:szCs w:val="24"/>
          <w:lang w:eastAsia="et-EE"/>
          <w14:ligatures w14:val="none"/>
        </w:rPr>
        <w:t>„</w:t>
      </w:r>
      <w:r w:rsidRPr="00B44EF2">
        <w:rPr>
          <w:rFonts w:ascii="Times New Roman" w:eastAsia="Times New Roman" w:hAnsi="Times New Roman" w:cs="Times New Roman"/>
          <w:kern w:val="0"/>
          <w:sz w:val="24"/>
          <w:szCs w:val="24"/>
          <w:lang w:eastAsia="et-EE"/>
          <w14:ligatures w14:val="none"/>
        </w:rPr>
        <w:t>artikli 65 lõige 2</w:t>
      </w:r>
      <w:r>
        <w:rPr>
          <w:rFonts w:ascii="Times New Roman" w:eastAsia="Times New Roman" w:hAnsi="Times New Roman" w:cs="Times New Roman"/>
          <w:kern w:val="0"/>
          <w:sz w:val="24"/>
          <w:szCs w:val="24"/>
          <w:lang w:eastAsia="et-EE"/>
          <w14:ligatures w14:val="none"/>
        </w:rPr>
        <w:t>“</w:t>
      </w:r>
      <w:r w:rsidRPr="00B44EF2">
        <w:rPr>
          <w:rFonts w:ascii="Times New Roman" w:eastAsia="Times New Roman" w:hAnsi="Times New Roman" w:cs="Times New Roman"/>
          <w:kern w:val="0"/>
          <w:sz w:val="24"/>
          <w:szCs w:val="24"/>
          <w:lang w:eastAsia="et-EE"/>
          <w14:ligatures w14:val="none"/>
        </w:rPr>
        <w:t xml:space="preserve"> tekstiosaga </w:t>
      </w:r>
      <w:r>
        <w:rPr>
          <w:rFonts w:ascii="Times New Roman" w:eastAsia="Times New Roman" w:hAnsi="Times New Roman" w:cs="Times New Roman"/>
          <w:kern w:val="0"/>
          <w:sz w:val="24"/>
          <w:szCs w:val="24"/>
          <w:lang w:eastAsia="et-EE"/>
          <w14:ligatures w14:val="none"/>
        </w:rPr>
        <w:t>„</w:t>
      </w:r>
      <w:r w:rsidRPr="00B44EF2">
        <w:rPr>
          <w:rFonts w:ascii="Times New Roman" w:eastAsia="Times New Roman" w:hAnsi="Times New Roman" w:cs="Times New Roman"/>
          <w:kern w:val="0"/>
          <w:sz w:val="24"/>
          <w:szCs w:val="24"/>
          <w:lang w:eastAsia="et-EE"/>
          <w14:ligatures w14:val="none"/>
        </w:rPr>
        <w:t>artikkel 65</w:t>
      </w:r>
      <w:r>
        <w:rPr>
          <w:rFonts w:ascii="Times New Roman" w:eastAsia="Times New Roman" w:hAnsi="Times New Roman" w:cs="Times New Roman"/>
          <w:kern w:val="0"/>
          <w:sz w:val="24"/>
          <w:szCs w:val="24"/>
          <w:lang w:eastAsia="et-EE"/>
          <w14:ligatures w14:val="none"/>
        </w:rPr>
        <w:t>“</w:t>
      </w:r>
      <w:r w:rsidRPr="00B44EF2">
        <w:rPr>
          <w:rFonts w:ascii="Times New Roman" w:eastAsia="Times New Roman" w:hAnsi="Times New Roman" w:cs="Times New Roman"/>
          <w:kern w:val="0"/>
          <w:sz w:val="24"/>
          <w:szCs w:val="24"/>
          <w:lang w:eastAsia="et-EE"/>
          <w14:ligatures w14:val="none"/>
        </w:rPr>
        <w:t>;</w:t>
      </w:r>
      <w:commentRangeEnd w:id="8"/>
      <w:r w:rsidRPr="00091731">
        <w:rPr>
          <w:rStyle w:val="Kommentaariviide"/>
          <w:rFonts w:ascii="Times New Roman" w:eastAsia="Times New Roman" w:hAnsi="Times New Roman" w:cs="Times New Roman"/>
          <w:kern w:val="0"/>
          <w:sz w:val="24"/>
          <w:szCs w:val="24"/>
          <w:lang w:eastAsia="et-EE"/>
          <w14:ligatures w14:val="none"/>
        </w:rPr>
        <w:commentReference w:id="8"/>
      </w:r>
    </w:p>
    <w:p w14:paraId="4602395A" w14:textId="77777777" w:rsidR="009C04D7" w:rsidRPr="00091731" w:rsidRDefault="009C04D7"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6346A2A6" w14:textId="5EBFA438" w:rsidR="00090FB9" w:rsidRPr="001040E7" w:rsidRDefault="00B44EF2" w:rsidP="001040E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3</w:t>
      </w:r>
      <w:r w:rsidR="00090FB9" w:rsidRPr="001040E7">
        <w:rPr>
          <w:rFonts w:ascii="Times New Roman" w:eastAsia="Times New Roman" w:hAnsi="Times New Roman" w:cs="Times New Roman"/>
          <w:kern w:val="0"/>
          <w:sz w:val="24"/>
          <w:szCs w:val="24"/>
          <w:lang w:eastAsia="et-EE"/>
          <w14:ligatures w14:val="none"/>
        </w:rPr>
        <w:t>) paragrahv</w:t>
      </w:r>
      <w:r w:rsidR="00C26B3E">
        <w:rPr>
          <w:rFonts w:ascii="Times New Roman" w:eastAsia="Times New Roman" w:hAnsi="Times New Roman" w:cs="Times New Roman"/>
          <w:kern w:val="0"/>
          <w:sz w:val="24"/>
          <w:szCs w:val="24"/>
          <w:lang w:eastAsia="et-EE"/>
          <w14:ligatures w14:val="none"/>
        </w:rPr>
        <w:t>i</w:t>
      </w:r>
      <w:r w:rsidR="00090FB9" w:rsidRPr="001040E7">
        <w:rPr>
          <w:rFonts w:ascii="Times New Roman" w:eastAsia="Times New Roman" w:hAnsi="Times New Roman" w:cs="Times New Roman"/>
          <w:kern w:val="0"/>
          <w:sz w:val="24"/>
          <w:szCs w:val="24"/>
          <w:lang w:eastAsia="et-EE"/>
          <w14:ligatures w14:val="none"/>
        </w:rPr>
        <w:t xml:space="preserve"> 13 </w:t>
      </w:r>
      <w:r w:rsidR="00C26B3E">
        <w:rPr>
          <w:rFonts w:ascii="Times New Roman" w:eastAsia="Times New Roman" w:hAnsi="Times New Roman" w:cs="Times New Roman"/>
          <w:kern w:val="0"/>
          <w:sz w:val="24"/>
          <w:szCs w:val="24"/>
          <w:lang w:eastAsia="et-EE"/>
          <w14:ligatures w14:val="none"/>
        </w:rPr>
        <w:t xml:space="preserve">tekst </w:t>
      </w:r>
      <w:r w:rsidR="00090FB9" w:rsidRPr="001040E7">
        <w:rPr>
          <w:rFonts w:ascii="Times New Roman" w:eastAsia="Times New Roman" w:hAnsi="Times New Roman" w:cs="Times New Roman"/>
          <w:kern w:val="0"/>
          <w:sz w:val="24"/>
          <w:szCs w:val="24"/>
          <w:lang w:eastAsia="et-EE"/>
          <w14:ligatures w14:val="none"/>
        </w:rPr>
        <w:t>muudetakse ja sõnastatakse järgmiselt:</w:t>
      </w:r>
    </w:p>
    <w:p w14:paraId="133BA5BF" w14:textId="39E142FB" w:rsidR="00090FB9" w:rsidRPr="001040E7" w:rsidRDefault="00090FB9"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„(1) Kala ja </w:t>
      </w:r>
      <w:commentRangeStart w:id="10"/>
      <w:r w:rsidRPr="001040E7">
        <w:rPr>
          <w:rFonts w:ascii="Times New Roman" w:eastAsia="Times New Roman" w:hAnsi="Times New Roman" w:cs="Times New Roman"/>
          <w:kern w:val="0"/>
          <w:sz w:val="24"/>
          <w:szCs w:val="24"/>
          <w:lang w:eastAsia="et-EE"/>
          <w14:ligatures w14:val="none"/>
        </w:rPr>
        <w:t>veetaime</w:t>
      </w:r>
      <w:commentRangeEnd w:id="10"/>
      <w:r w:rsidR="005A0F32">
        <w:rPr>
          <w:rStyle w:val="Kommentaariviide"/>
        </w:rPr>
        <w:commentReference w:id="10"/>
      </w:r>
      <w:r w:rsidRPr="001040E7">
        <w:rPr>
          <w:rFonts w:ascii="Times New Roman" w:eastAsia="Times New Roman" w:hAnsi="Times New Roman" w:cs="Times New Roman"/>
          <w:kern w:val="0"/>
          <w:sz w:val="24"/>
          <w:szCs w:val="24"/>
          <w:lang w:eastAsia="et-EE"/>
          <w14:ligatures w14:val="none"/>
        </w:rPr>
        <w:t xml:space="preserve"> päritolu peab olema tõendatav.</w:t>
      </w:r>
    </w:p>
    <w:p w14:paraId="72525565" w14:textId="11D35FCB" w:rsidR="00090FB9" w:rsidRPr="001040E7" w:rsidRDefault="00090FB9"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5407D0AD" w14:textId="77777777" w:rsidR="00E831F8" w:rsidRPr="001040E7" w:rsidRDefault="00090FB9"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(2) </w:t>
      </w:r>
      <w:r w:rsidR="00E831F8" w:rsidRPr="001040E7">
        <w:rPr>
          <w:rFonts w:ascii="Times New Roman" w:eastAsia="Times New Roman" w:hAnsi="Times New Roman" w:cs="Times New Roman"/>
          <w:kern w:val="0"/>
          <w:sz w:val="24"/>
          <w:szCs w:val="24"/>
          <w:lang w:eastAsia="et-EE"/>
          <w14:ligatures w14:val="none"/>
        </w:rPr>
        <w:t xml:space="preserve">Kala ja veetaime impordi ja reekspordi korral tõendatakse kala ja veetaime päritolu </w:t>
      </w:r>
    </w:p>
    <w:p w14:paraId="5BA2E8B2" w14:textId="750EA298" w:rsidR="00090FB9" w:rsidRPr="001040E7" w:rsidRDefault="00E831F8"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nõukogu määruse (EÜ) nr 1005/2008 artiklis 12 sätestatud korras</w:t>
      </w:r>
      <w:r w:rsidR="00090FB9" w:rsidRPr="001040E7">
        <w:rPr>
          <w:rFonts w:ascii="Times New Roman" w:eastAsia="Times New Roman" w:hAnsi="Times New Roman" w:cs="Times New Roman"/>
          <w:kern w:val="0"/>
          <w:sz w:val="24"/>
          <w:szCs w:val="24"/>
          <w:lang w:eastAsia="et-EE"/>
          <w14:ligatures w14:val="none"/>
        </w:rPr>
        <w:t>.</w:t>
      </w:r>
    </w:p>
    <w:p w14:paraId="13C5C8D0" w14:textId="4D8095BB" w:rsidR="00090FB9" w:rsidRPr="001040E7" w:rsidRDefault="00090FB9"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25B5865E" w14:textId="4030005F" w:rsidR="00090FB9" w:rsidRPr="001040E7" w:rsidRDefault="00090FB9"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(3) </w:t>
      </w:r>
      <w:ins w:id="11" w:author="Kärt Voor - JUSTDIGI" w:date="2025-09-25T11:04:00Z">
        <w:r w:rsidR="27CB5B9F" w:rsidRPr="001040E7">
          <w:rPr>
            <w:rFonts w:ascii="Times New Roman" w:eastAsia="Times New Roman" w:hAnsi="Times New Roman" w:cs="Times New Roman"/>
            <w:kern w:val="0"/>
            <w:sz w:val="24"/>
            <w:szCs w:val="24"/>
            <w:lang w:eastAsia="et-EE"/>
            <w14:ligatures w14:val="none"/>
          </w:rPr>
          <w:t>Kala ja veetaime p</w:t>
        </w:r>
      </w:ins>
      <w:del w:id="12" w:author="Kärt Voor - JUSTDIGI" w:date="2025-09-25T11:04:00Z">
        <w:r w:rsidRPr="0A656BEE" w:rsidDel="00D631F6">
          <w:rPr>
            <w:rFonts w:ascii="Times New Roman" w:eastAsia="Times New Roman" w:hAnsi="Times New Roman" w:cs="Times New Roman"/>
            <w:sz w:val="24"/>
            <w:szCs w:val="24"/>
            <w:lang w:eastAsia="et-EE"/>
          </w:rPr>
          <w:delText>P</w:delText>
        </w:r>
      </w:del>
      <w:r w:rsidRPr="001040E7">
        <w:rPr>
          <w:rFonts w:ascii="Times New Roman" w:eastAsia="Times New Roman" w:hAnsi="Times New Roman" w:cs="Times New Roman"/>
          <w:kern w:val="0"/>
          <w:sz w:val="24"/>
          <w:szCs w:val="24"/>
          <w:lang w:eastAsia="et-EE"/>
          <w14:ligatures w14:val="none"/>
        </w:rPr>
        <w:t xml:space="preserve">äritolu </w:t>
      </w:r>
      <w:r w:rsidR="00D631F6">
        <w:rPr>
          <w:rFonts w:ascii="Times New Roman" w:eastAsia="Times New Roman" w:hAnsi="Times New Roman" w:cs="Times New Roman"/>
          <w:kern w:val="0"/>
          <w:sz w:val="24"/>
          <w:szCs w:val="24"/>
          <w:lang w:eastAsia="et-EE"/>
          <w14:ligatures w14:val="none"/>
        </w:rPr>
        <w:t xml:space="preserve">ei pea tõendama </w:t>
      </w:r>
      <w:r w:rsidRPr="001040E7">
        <w:rPr>
          <w:rFonts w:ascii="Times New Roman" w:eastAsia="Times New Roman" w:hAnsi="Times New Roman" w:cs="Times New Roman"/>
          <w:kern w:val="0"/>
          <w:sz w:val="24"/>
          <w:szCs w:val="24"/>
          <w:lang w:eastAsia="et-EE"/>
          <w14:ligatures w14:val="none"/>
        </w:rPr>
        <w:t xml:space="preserve">füüsilise isiku oma tarbeks ühe ööpäeva jooksul </w:t>
      </w:r>
      <w:r w:rsidR="00D631F6" w:rsidRPr="001040E7">
        <w:rPr>
          <w:rFonts w:ascii="Times New Roman" w:eastAsia="Times New Roman" w:hAnsi="Times New Roman" w:cs="Times New Roman"/>
          <w:kern w:val="0"/>
          <w:sz w:val="24"/>
          <w:szCs w:val="24"/>
          <w:lang w:eastAsia="et-EE"/>
          <w14:ligatures w14:val="none"/>
        </w:rPr>
        <w:t xml:space="preserve">nõukogu määruse (EÜ) nr 1224/2009 artiklis 65 sätestatud koguses </w:t>
      </w:r>
      <w:r w:rsidRPr="001040E7">
        <w:rPr>
          <w:rFonts w:ascii="Times New Roman" w:eastAsia="Times New Roman" w:hAnsi="Times New Roman" w:cs="Times New Roman"/>
          <w:kern w:val="0"/>
          <w:sz w:val="24"/>
          <w:szCs w:val="24"/>
          <w:lang w:eastAsia="et-EE"/>
          <w14:ligatures w14:val="none"/>
        </w:rPr>
        <w:t xml:space="preserve">ostetud kala või veetaime </w:t>
      </w:r>
      <w:r w:rsidR="00D631F6">
        <w:rPr>
          <w:rFonts w:ascii="Times New Roman" w:eastAsia="Times New Roman" w:hAnsi="Times New Roman" w:cs="Times New Roman"/>
          <w:kern w:val="0"/>
          <w:sz w:val="24"/>
          <w:szCs w:val="24"/>
          <w:lang w:eastAsia="et-EE"/>
          <w14:ligatures w14:val="none"/>
        </w:rPr>
        <w:t>puhul</w:t>
      </w:r>
      <w:r w:rsidR="00D631F6" w:rsidRPr="001040E7">
        <w:rPr>
          <w:rFonts w:ascii="Times New Roman" w:eastAsia="Times New Roman" w:hAnsi="Times New Roman" w:cs="Times New Roman"/>
          <w:kern w:val="0"/>
          <w:sz w:val="24"/>
          <w:szCs w:val="24"/>
          <w:lang w:eastAsia="et-EE"/>
          <w14:ligatures w14:val="none"/>
        </w:rPr>
        <w:t xml:space="preserve"> </w:t>
      </w:r>
      <w:r w:rsidRPr="001040E7">
        <w:rPr>
          <w:rFonts w:ascii="Times New Roman" w:eastAsia="Times New Roman" w:hAnsi="Times New Roman" w:cs="Times New Roman"/>
          <w:kern w:val="0"/>
          <w:sz w:val="24"/>
          <w:szCs w:val="24"/>
          <w:lang w:eastAsia="et-EE"/>
          <w14:ligatures w14:val="none"/>
        </w:rPr>
        <w:t xml:space="preserve">ja õngepüügil püütud kala </w:t>
      </w:r>
      <w:r w:rsidR="00D631F6">
        <w:rPr>
          <w:rFonts w:ascii="Times New Roman" w:eastAsia="Times New Roman" w:hAnsi="Times New Roman" w:cs="Times New Roman"/>
          <w:kern w:val="0"/>
          <w:sz w:val="24"/>
          <w:szCs w:val="24"/>
          <w:lang w:eastAsia="et-EE"/>
          <w14:ligatures w14:val="none"/>
        </w:rPr>
        <w:t>puhul</w:t>
      </w:r>
      <w:r w:rsidRPr="001040E7">
        <w:rPr>
          <w:rFonts w:ascii="Times New Roman" w:eastAsia="Times New Roman" w:hAnsi="Times New Roman" w:cs="Times New Roman"/>
          <w:kern w:val="0"/>
          <w:sz w:val="24"/>
          <w:szCs w:val="24"/>
          <w:lang w:eastAsia="et-EE"/>
          <w14:ligatures w14:val="none"/>
        </w:rPr>
        <w:t>.</w:t>
      </w:r>
    </w:p>
    <w:p w14:paraId="3FF07D78" w14:textId="554CE478" w:rsidR="00090FB9" w:rsidRPr="001040E7" w:rsidRDefault="00090FB9"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080A3CB7" w14:textId="64E0E44D" w:rsidR="00090FB9" w:rsidRPr="001040E7" w:rsidRDefault="00090FB9"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(4) Nõukogu määruse (EÜ) nr 1224/2009 </w:t>
      </w:r>
      <w:commentRangeStart w:id="13"/>
      <w:r w:rsidRPr="001040E7">
        <w:rPr>
          <w:rFonts w:ascii="Times New Roman" w:eastAsia="Times New Roman" w:hAnsi="Times New Roman" w:cs="Times New Roman"/>
          <w:kern w:val="0"/>
          <w:sz w:val="24"/>
          <w:szCs w:val="24"/>
          <w:lang w:eastAsia="et-EE"/>
          <w14:ligatures w14:val="none"/>
        </w:rPr>
        <w:t xml:space="preserve">artikli 68 </w:t>
      </w:r>
      <w:commentRangeEnd w:id="13"/>
      <w:r>
        <w:commentReference w:id="13"/>
      </w:r>
      <w:r w:rsidRPr="001040E7">
        <w:rPr>
          <w:rFonts w:ascii="Times New Roman" w:eastAsia="Times New Roman" w:hAnsi="Times New Roman" w:cs="Times New Roman"/>
          <w:kern w:val="0"/>
          <w:sz w:val="24"/>
          <w:szCs w:val="24"/>
          <w:lang w:eastAsia="et-EE"/>
          <w14:ligatures w14:val="none"/>
        </w:rPr>
        <w:t>lõigetes 1 ja 2 sätestatud nõudeid ei kohaldata sama artikli lõikes 6 sätestatud juhul.“;</w:t>
      </w:r>
    </w:p>
    <w:p w14:paraId="3E3C85AE" w14:textId="77777777" w:rsidR="00DC4474" w:rsidRPr="001040E7" w:rsidRDefault="00DC4474"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2D97FED2" w14:textId="50EC4967" w:rsidR="00DC4474" w:rsidRPr="001040E7" w:rsidRDefault="00B44EF2" w:rsidP="001040E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4</w:t>
      </w:r>
      <w:r w:rsidR="00A971DD" w:rsidRPr="001040E7">
        <w:rPr>
          <w:rFonts w:ascii="Times New Roman" w:eastAsia="Times New Roman" w:hAnsi="Times New Roman" w:cs="Times New Roman"/>
          <w:kern w:val="0"/>
          <w:sz w:val="24"/>
          <w:szCs w:val="24"/>
          <w:lang w:eastAsia="et-EE"/>
          <w14:ligatures w14:val="none"/>
        </w:rPr>
        <w:t xml:space="preserve">) </w:t>
      </w:r>
      <w:r w:rsidR="00DC4474" w:rsidRPr="001040E7">
        <w:rPr>
          <w:rFonts w:ascii="Times New Roman" w:eastAsia="Times New Roman" w:hAnsi="Times New Roman" w:cs="Times New Roman"/>
          <w:kern w:val="0"/>
          <w:sz w:val="24"/>
          <w:szCs w:val="24"/>
          <w:lang w:eastAsia="et-EE"/>
          <w14:ligatures w14:val="none"/>
        </w:rPr>
        <w:t>paragrahvi 15 lõike</w:t>
      </w:r>
      <w:del w:id="14" w:author="Kärt Voor - JUSTDIGI" w:date="2025-09-25T11:10:00Z">
        <w:r w:rsidRPr="0A656BEE" w:rsidDel="00DC4474">
          <w:rPr>
            <w:rFonts w:ascii="Times New Roman" w:eastAsia="Times New Roman" w:hAnsi="Times New Roman" w:cs="Times New Roman"/>
            <w:sz w:val="24"/>
            <w:szCs w:val="24"/>
            <w:lang w:eastAsia="et-EE"/>
          </w:rPr>
          <w:delText>s</w:delText>
        </w:r>
      </w:del>
      <w:r w:rsidR="00DC4474" w:rsidRPr="001040E7">
        <w:rPr>
          <w:rFonts w:ascii="Times New Roman" w:eastAsia="Times New Roman" w:hAnsi="Times New Roman" w:cs="Times New Roman"/>
          <w:kern w:val="0"/>
          <w:sz w:val="24"/>
          <w:szCs w:val="24"/>
          <w:lang w:eastAsia="et-EE"/>
          <w14:ligatures w14:val="none"/>
        </w:rPr>
        <w:t xml:space="preserve"> 4</w:t>
      </w:r>
      <w:ins w:id="15" w:author="Kärt Voor - JUSTDIGI" w:date="2025-09-25T11:10:00Z">
        <w:r w:rsidR="72B22194" w:rsidRPr="001040E7">
          <w:rPr>
            <w:rFonts w:ascii="Times New Roman" w:eastAsia="Times New Roman" w:hAnsi="Times New Roman" w:cs="Times New Roman"/>
            <w:kern w:val="0"/>
            <w:sz w:val="24"/>
            <w:szCs w:val="24"/>
            <w:lang w:eastAsia="et-EE"/>
            <w14:ligatures w14:val="none"/>
          </w:rPr>
          <w:t xml:space="preserve"> esimeses lauses</w:t>
        </w:r>
      </w:ins>
      <w:r w:rsidR="00DC4474" w:rsidRPr="001040E7">
        <w:rPr>
          <w:rFonts w:ascii="Times New Roman" w:eastAsia="Times New Roman" w:hAnsi="Times New Roman" w:cs="Times New Roman"/>
          <w:kern w:val="0"/>
          <w:sz w:val="24"/>
          <w:szCs w:val="24"/>
          <w:lang w:eastAsia="et-EE"/>
          <w14:ligatures w14:val="none"/>
        </w:rPr>
        <w:t xml:space="preserve"> asendatakse sõna „kokkuostuhinnad“ sõnaga „esmakokkuostuhinnad“;</w:t>
      </w:r>
    </w:p>
    <w:p w14:paraId="4889960B" w14:textId="0BC7DCF9" w:rsidR="00090FB9" w:rsidRPr="001040E7" w:rsidRDefault="00090FB9"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59637760" w14:textId="65005DB5" w:rsidR="00DF5DAC" w:rsidRPr="001040E7" w:rsidRDefault="00B44EF2" w:rsidP="001040E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5</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aragrahvi 15 täiendatakse lõikega 5 järgmises sõnastuses:</w:t>
      </w:r>
    </w:p>
    <w:p w14:paraId="0C38AC18" w14:textId="0CDACF65" w:rsidR="00151B11" w:rsidRPr="001040E7" w:rsidRDefault="00151B11"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 xml:space="preserve">„(5) </w:t>
      </w:r>
      <w:r w:rsidR="00282A43" w:rsidRPr="001040E7">
        <w:rPr>
          <w:rFonts w:ascii="Times New Roman" w:eastAsia="Times New Roman" w:hAnsi="Times New Roman" w:cs="Times New Roman"/>
          <w:kern w:val="0"/>
          <w:sz w:val="24"/>
          <w:szCs w:val="24"/>
          <w:bdr w:val="none" w:sz="0" w:space="0" w:color="auto" w:frame="1"/>
          <w:lang w:eastAsia="et-EE"/>
          <w14:ligatures w14:val="none"/>
        </w:rPr>
        <w:t>K</w:t>
      </w:r>
      <w:r w:rsidRPr="001040E7">
        <w:rPr>
          <w:rFonts w:ascii="Times New Roman" w:eastAsia="Times New Roman" w:hAnsi="Times New Roman" w:cs="Times New Roman"/>
          <w:kern w:val="0"/>
          <w:sz w:val="24"/>
          <w:szCs w:val="24"/>
          <w:bdr w:val="none" w:sz="0" w:space="0" w:color="auto" w:frame="1"/>
          <w:lang w:eastAsia="et-EE"/>
          <w14:ligatures w14:val="none"/>
        </w:rPr>
        <w:t xml:space="preserve">ui kala keskmist </w:t>
      </w:r>
      <w:r w:rsidR="00DC4474" w:rsidRPr="001040E7">
        <w:rPr>
          <w:rFonts w:ascii="Times New Roman" w:eastAsia="Times New Roman" w:hAnsi="Times New Roman" w:cs="Times New Roman"/>
          <w:kern w:val="0"/>
          <w:sz w:val="24"/>
          <w:szCs w:val="24"/>
          <w:bdr w:val="none" w:sz="0" w:space="0" w:color="auto" w:frame="1"/>
          <w:lang w:eastAsia="et-EE"/>
          <w14:ligatures w14:val="none"/>
        </w:rPr>
        <w:t>esma</w:t>
      </w:r>
      <w:r w:rsidRPr="001040E7">
        <w:rPr>
          <w:rFonts w:ascii="Times New Roman" w:eastAsia="Times New Roman" w:hAnsi="Times New Roman" w:cs="Times New Roman"/>
          <w:kern w:val="0"/>
          <w:sz w:val="24"/>
          <w:szCs w:val="24"/>
          <w:bdr w:val="none" w:sz="0" w:space="0" w:color="auto" w:frame="1"/>
          <w:lang w:eastAsia="et-EE"/>
          <w14:ligatures w14:val="none"/>
        </w:rPr>
        <w:t xml:space="preserve">kokkuostuhinda ei ole </w:t>
      </w:r>
      <w:ins w:id="16" w:author="Kärt Voor - JUSTDIGI" w:date="2025-09-25T11:11:00Z">
        <w:r w:rsidR="7E1BE6DB" w:rsidRPr="001040E7">
          <w:rPr>
            <w:rFonts w:ascii="Times New Roman" w:eastAsia="Times New Roman" w:hAnsi="Times New Roman" w:cs="Times New Roman"/>
            <w:kern w:val="0"/>
            <w:sz w:val="24"/>
            <w:szCs w:val="24"/>
            <w:bdr w:val="none" w:sz="0" w:space="0" w:color="auto" w:frame="1"/>
            <w:lang w:eastAsia="et-EE"/>
            <w14:ligatures w14:val="none"/>
          </w:rPr>
          <w:t xml:space="preserve">käesoleva paragrahvi </w:t>
        </w:r>
      </w:ins>
      <w:r w:rsidRPr="001040E7">
        <w:rPr>
          <w:rFonts w:ascii="Times New Roman" w:eastAsia="Times New Roman" w:hAnsi="Times New Roman" w:cs="Times New Roman"/>
          <w:kern w:val="0"/>
          <w:sz w:val="24"/>
          <w:szCs w:val="24"/>
          <w:bdr w:val="none" w:sz="0" w:space="0" w:color="auto" w:frame="1"/>
          <w:lang w:eastAsia="et-EE"/>
          <w14:ligatures w14:val="none"/>
        </w:rPr>
        <w:t xml:space="preserve">lõike 4 kohaselt avaldatud, võetakse </w:t>
      </w:r>
      <w:r w:rsidR="00DC4474" w:rsidRPr="001040E7">
        <w:rPr>
          <w:rFonts w:ascii="Times New Roman" w:eastAsia="Times New Roman" w:hAnsi="Times New Roman" w:cs="Times New Roman"/>
          <w:kern w:val="0"/>
          <w:sz w:val="24"/>
          <w:szCs w:val="24"/>
          <w:bdr w:val="none" w:sz="0" w:space="0" w:color="auto" w:frame="1"/>
          <w:lang w:eastAsia="et-EE"/>
          <w14:ligatures w14:val="none"/>
        </w:rPr>
        <w:t>esma</w:t>
      </w:r>
      <w:r w:rsidRPr="001040E7">
        <w:rPr>
          <w:rFonts w:ascii="Times New Roman" w:eastAsia="Times New Roman" w:hAnsi="Times New Roman" w:cs="Times New Roman"/>
          <w:kern w:val="0"/>
          <w:sz w:val="24"/>
          <w:szCs w:val="24"/>
          <w:bdr w:val="none" w:sz="0" w:space="0" w:color="auto" w:frame="1"/>
          <w:lang w:eastAsia="et-EE"/>
          <w14:ligatures w14:val="none"/>
        </w:rPr>
        <w:t>kokkuostuhinna aluseks Euroopa kalandus- ja vesiviljelustoodete turu seirekeskuse platvormi (</w:t>
      </w:r>
      <w:r w:rsidR="00282A43" w:rsidRPr="001040E7">
        <w:rPr>
          <w:rFonts w:ascii="Times New Roman" w:eastAsia="Times New Roman" w:hAnsi="Times New Roman" w:cs="Times New Roman"/>
          <w:kern w:val="0"/>
          <w:sz w:val="24"/>
          <w:szCs w:val="24"/>
          <w:bdr w:val="none" w:sz="0" w:space="0" w:color="auto" w:frame="1"/>
          <w:lang w:eastAsia="et-EE"/>
          <w14:ligatures w14:val="none"/>
        </w:rPr>
        <w:t xml:space="preserve">edaspidi </w:t>
      </w:r>
      <w:r w:rsidRPr="0A656BEE">
        <w:rPr>
          <w:rFonts w:ascii="Times New Roman" w:eastAsia="Times New Roman" w:hAnsi="Times New Roman" w:cs="Times New Roman"/>
          <w:i/>
          <w:iCs/>
          <w:kern w:val="0"/>
          <w:sz w:val="24"/>
          <w:szCs w:val="24"/>
          <w:bdr w:val="none" w:sz="0" w:space="0" w:color="auto" w:frame="1"/>
          <w:lang w:eastAsia="et-EE"/>
          <w14:ligatures w14:val="none"/>
        </w:rPr>
        <w:t>EUMOFA</w:t>
      </w:r>
      <w:r w:rsidRPr="001040E7">
        <w:rPr>
          <w:rFonts w:ascii="Times New Roman" w:eastAsia="Times New Roman" w:hAnsi="Times New Roman" w:cs="Times New Roman"/>
          <w:kern w:val="0"/>
          <w:sz w:val="24"/>
          <w:szCs w:val="24"/>
          <w:bdr w:val="none" w:sz="0" w:space="0" w:color="auto" w:frame="1"/>
          <w:lang w:eastAsia="et-EE"/>
          <w14:ligatures w14:val="none"/>
        </w:rPr>
        <w:t xml:space="preserve">) hinnad. Kui </w:t>
      </w:r>
      <w:r w:rsidR="00F475F4">
        <w:rPr>
          <w:rFonts w:ascii="Times New Roman" w:eastAsia="Times New Roman" w:hAnsi="Times New Roman" w:cs="Times New Roman"/>
          <w:kern w:val="0"/>
          <w:sz w:val="24"/>
          <w:szCs w:val="24"/>
          <w:bdr w:val="none" w:sz="0" w:space="0" w:color="auto" w:frame="1"/>
          <w:lang w:eastAsia="et-EE"/>
          <w14:ligatures w14:val="none"/>
        </w:rPr>
        <w:t>asjakohast</w:t>
      </w:r>
      <w:r w:rsidR="00F475F4"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Pr="001040E7">
        <w:rPr>
          <w:rFonts w:ascii="Times New Roman" w:eastAsia="Times New Roman" w:hAnsi="Times New Roman" w:cs="Times New Roman"/>
          <w:kern w:val="0"/>
          <w:sz w:val="24"/>
          <w:szCs w:val="24"/>
          <w:bdr w:val="none" w:sz="0" w:space="0" w:color="auto" w:frame="1"/>
          <w:lang w:eastAsia="et-EE"/>
          <w14:ligatures w14:val="none"/>
        </w:rPr>
        <w:t xml:space="preserve">hinda ei ole EUMOFA platvormil </w:t>
      </w:r>
      <w:r w:rsidR="00282A43" w:rsidRPr="001040E7">
        <w:rPr>
          <w:rFonts w:ascii="Times New Roman" w:eastAsia="Times New Roman" w:hAnsi="Times New Roman" w:cs="Times New Roman"/>
          <w:kern w:val="0"/>
          <w:sz w:val="24"/>
          <w:szCs w:val="24"/>
          <w:bdr w:val="none" w:sz="0" w:space="0" w:color="auto" w:frame="1"/>
          <w:lang w:eastAsia="et-EE"/>
          <w14:ligatures w14:val="none"/>
        </w:rPr>
        <w:t>avaldatud</w:t>
      </w:r>
      <w:r w:rsidRPr="001040E7">
        <w:rPr>
          <w:rFonts w:ascii="Times New Roman" w:eastAsia="Times New Roman" w:hAnsi="Times New Roman" w:cs="Times New Roman"/>
          <w:kern w:val="0"/>
          <w:sz w:val="24"/>
          <w:szCs w:val="24"/>
          <w:bdr w:val="none" w:sz="0" w:space="0" w:color="auto" w:frame="1"/>
          <w:lang w:eastAsia="et-EE"/>
          <w14:ligatures w14:val="none"/>
        </w:rPr>
        <w:t xml:space="preserve">, siis võetakse </w:t>
      </w:r>
      <w:r w:rsidR="00282A43" w:rsidRPr="001040E7">
        <w:rPr>
          <w:rFonts w:ascii="Times New Roman" w:eastAsia="Times New Roman" w:hAnsi="Times New Roman" w:cs="Times New Roman"/>
          <w:kern w:val="0"/>
          <w:sz w:val="24"/>
          <w:szCs w:val="24"/>
          <w:bdr w:val="none" w:sz="0" w:space="0" w:color="auto" w:frame="1"/>
          <w:lang w:eastAsia="et-EE"/>
          <w14:ligatures w14:val="none"/>
        </w:rPr>
        <w:t xml:space="preserve">kala </w:t>
      </w:r>
      <w:r w:rsidR="00DC4474" w:rsidRPr="001040E7">
        <w:rPr>
          <w:rFonts w:ascii="Times New Roman" w:eastAsia="Times New Roman" w:hAnsi="Times New Roman" w:cs="Times New Roman"/>
          <w:kern w:val="0"/>
          <w:sz w:val="24"/>
          <w:szCs w:val="24"/>
          <w:bdr w:val="none" w:sz="0" w:space="0" w:color="auto" w:frame="1"/>
          <w:lang w:eastAsia="et-EE"/>
          <w14:ligatures w14:val="none"/>
        </w:rPr>
        <w:t>esma</w:t>
      </w:r>
      <w:r w:rsidR="00282A43" w:rsidRPr="001040E7">
        <w:rPr>
          <w:rFonts w:ascii="Times New Roman" w:eastAsia="Times New Roman" w:hAnsi="Times New Roman" w:cs="Times New Roman"/>
          <w:kern w:val="0"/>
          <w:sz w:val="24"/>
          <w:szCs w:val="24"/>
          <w:bdr w:val="none" w:sz="0" w:space="0" w:color="auto" w:frame="1"/>
          <w:lang w:eastAsia="et-EE"/>
          <w14:ligatures w14:val="none"/>
        </w:rPr>
        <w:t xml:space="preserve">kokkuostuhinna </w:t>
      </w:r>
      <w:r w:rsidRPr="001040E7">
        <w:rPr>
          <w:rFonts w:ascii="Times New Roman" w:eastAsia="Times New Roman" w:hAnsi="Times New Roman" w:cs="Times New Roman"/>
          <w:kern w:val="0"/>
          <w:sz w:val="24"/>
          <w:szCs w:val="24"/>
          <w:bdr w:val="none" w:sz="0" w:space="0" w:color="auto" w:frame="1"/>
          <w:lang w:eastAsia="et-EE"/>
          <w14:ligatures w14:val="none"/>
        </w:rPr>
        <w:t>aluseks rahvusvahelistel turgudel asjaomaste liikide ja püügipiirkondade hinnad.“;</w:t>
      </w:r>
    </w:p>
    <w:p w14:paraId="244915AD" w14:textId="77777777" w:rsidR="00151B11" w:rsidRPr="001040E7" w:rsidRDefault="00151B11"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52398E03" w14:textId="0A937676" w:rsidR="00151B11" w:rsidRPr="001040E7" w:rsidRDefault="00B44EF2" w:rsidP="001040E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6</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w:t>
      </w:r>
      <w:r w:rsidR="00DF43DE" w:rsidRPr="001040E7">
        <w:rPr>
          <w:rFonts w:ascii="Times New Roman" w:eastAsia="Times New Roman" w:hAnsi="Times New Roman" w:cs="Times New Roman"/>
          <w:kern w:val="0"/>
          <w:sz w:val="24"/>
          <w:szCs w:val="24"/>
          <w:lang w:eastAsia="et-EE"/>
          <w14:ligatures w14:val="none"/>
        </w:rPr>
        <w:t>i</w:t>
      </w:r>
      <w:r w:rsidR="00151B11" w:rsidRPr="001040E7">
        <w:rPr>
          <w:rFonts w:ascii="Times New Roman" w:eastAsia="Times New Roman" w:hAnsi="Times New Roman" w:cs="Times New Roman"/>
          <w:kern w:val="0"/>
          <w:sz w:val="24"/>
          <w:szCs w:val="24"/>
          <w:lang w:eastAsia="et-EE"/>
          <w14:ligatures w14:val="none"/>
        </w:rPr>
        <w:t xml:space="preserve"> 32 lõikes</w:t>
      </w:r>
      <w:r w:rsidR="00380BFD" w:rsidRPr="001040E7">
        <w:rPr>
          <w:rFonts w:ascii="Times New Roman" w:eastAsia="Times New Roman" w:hAnsi="Times New Roman" w:cs="Times New Roman"/>
          <w:kern w:val="0"/>
          <w:sz w:val="24"/>
          <w:szCs w:val="24"/>
          <w:lang w:eastAsia="et-EE"/>
          <w14:ligatures w14:val="none"/>
        </w:rPr>
        <w:t>t</w:t>
      </w:r>
      <w:r w:rsidR="00151B11" w:rsidRPr="001040E7">
        <w:rPr>
          <w:rFonts w:ascii="Times New Roman" w:eastAsia="Times New Roman" w:hAnsi="Times New Roman" w:cs="Times New Roman"/>
          <w:kern w:val="0"/>
          <w:sz w:val="24"/>
          <w:szCs w:val="24"/>
          <w:lang w:eastAsia="et-EE"/>
          <w14:ligatures w14:val="none"/>
        </w:rPr>
        <w:t xml:space="preserve"> 1 </w:t>
      </w:r>
      <w:r w:rsidR="000D4C56" w:rsidRPr="001040E7">
        <w:rPr>
          <w:rFonts w:ascii="Times New Roman" w:eastAsia="Times New Roman" w:hAnsi="Times New Roman" w:cs="Times New Roman"/>
          <w:kern w:val="0"/>
          <w:sz w:val="24"/>
          <w:szCs w:val="24"/>
          <w:lang w:eastAsia="et-EE"/>
          <w14:ligatures w14:val="none"/>
        </w:rPr>
        <w:t>jäetakse välja</w:t>
      </w:r>
      <w:r w:rsidR="00151B11" w:rsidRPr="001040E7">
        <w:rPr>
          <w:rFonts w:ascii="Times New Roman" w:eastAsia="Times New Roman" w:hAnsi="Times New Roman" w:cs="Times New Roman"/>
          <w:kern w:val="0"/>
          <w:sz w:val="24"/>
          <w:szCs w:val="24"/>
          <w:lang w:eastAsia="et-EE"/>
          <w14:ligatures w14:val="none"/>
        </w:rPr>
        <w:t xml:space="preserve"> </w:t>
      </w:r>
      <w:r w:rsidR="000C40D9" w:rsidRPr="001040E7">
        <w:rPr>
          <w:rFonts w:ascii="Times New Roman" w:eastAsia="Times New Roman" w:hAnsi="Times New Roman" w:cs="Times New Roman"/>
          <w:kern w:val="0"/>
          <w:sz w:val="24"/>
          <w:szCs w:val="24"/>
          <w:lang w:eastAsia="et-EE"/>
          <w14:ligatures w14:val="none"/>
        </w:rPr>
        <w:t xml:space="preserve">teine </w:t>
      </w:r>
      <w:r w:rsidR="00151B11" w:rsidRPr="001040E7">
        <w:rPr>
          <w:rFonts w:ascii="Times New Roman" w:eastAsia="Times New Roman" w:hAnsi="Times New Roman" w:cs="Times New Roman"/>
          <w:kern w:val="0"/>
          <w:sz w:val="24"/>
          <w:szCs w:val="24"/>
          <w:lang w:eastAsia="et-EE"/>
          <w14:ligatures w14:val="none"/>
        </w:rPr>
        <w:t>lause;</w:t>
      </w:r>
    </w:p>
    <w:p w14:paraId="1E4D4CD2" w14:textId="77777777" w:rsidR="00151B11" w:rsidRPr="001040E7" w:rsidRDefault="00151B1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1A448648" w14:textId="1F8D27DC" w:rsidR="00151B11" w:rsidRPr="001040E7" w:rsidRDefault="00B44EF2" w:rsidP="001040E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7</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w:t>
      </w:r>
      <w:r w:rsidR="00DF43DE" w:rsidRPr="001040E7">
        <w:rPr>
          <w:rFonts w:ascii="Times New Roman" w:eastAsia="Times New Roman" w:hAnsi="Times New Roman" w:cs="Times New Roman"/>
          <w:kern w:val="0"/>
          <w:sz w:val="24"/>
          <w:szCs w:val="24"/>
          <w:lang w:eastAsia="et-EE"/>
          <w14:ligatures w14:val="none"/>
        </w:rPr>
        <w:t>i</w:t>
      </w:r>
      <w:r w:rsidR="00DB3ED1" w:rsidRPr="001040E7">
        <w:rPr>
          <w:rFonts w:ascii="Times New Roman" w:eastAsia="Times New Roman" w:hAnsi="Times New Roman" w:cs="Times New Roman"/>
          <w:kern w:val="0"/>
          <w:sz w:val="24"/>
          <w:szCs w:val="24"/>
          <w:lang w:eastAsia="et-EE"/>
          <w14:ligatures w14:val="none"/>
        </w:rPr>
        <w:t xml:space="preserve"> 32 lõike</w:t>
      </w:r>
      <w:del w:id="17" w:author="Kärt Voor - JUSTDIGI" w:date="2025-09-25T11:13:00Z">
        <w:r w:rsidRPr="0A656BEE" w:rsidDel="00DB3ED1">
          <w:rPr>
            <w:rFonts w:ascii="Times New Roman" w:eastAsia="Times New Roman" w:hAnsi="Times New Roman" w:cs="Times New Roman"/>
            <w:sz w:val="24"/>
            <w:szCs w:val="24"/>
            <w:lang w:eastAsia="et-EE"/>
          </w:rPr>
          <w:delText>s</w:delText>
        </w:r>
      </w:del>
      <w:r w:rsidR="00DB3ED1" w:rsidRPr="001040E7">
        <w:rPr>
          <w:rFonts w:ascii="Times New Roman" w:eastAsia="Times New Roman" w:hAnsi="Times New Roman" w:cs="Times New Roman"/>
          <w:kern w:val="0"/>
          <w:sz w:val="24"/>
          <w:szCs w:val="24"/>
          <w:lang w:eastAsia="et-EE"/>
          <w14:ligatures w14:val="none"/>
        </w:rPr>
        <w:t xml:space="preserve"> 2 </w:t>
      </w:r>
      <w:ins w:id="18" w:author="Kärt Voor - JUSTDIGI" w:date="2025-09-25T11:13:00Z">
        <w:r w:rsidR="74210151" w:rsidRPr="001040E7">
          <w:rPr>
            <w:rFonts w:ascii="Times New Roman" w:eastAsia="Times New Roman" w:hAnsi="Times New Roman" w:cs="Times New Roman"/>
            <w:kern w:val="0"/>
            <w:sz w:val="24"/>
            <w:szCs w:val="24"/>
            <w:lang w:eastAsia="et-EE"/>
            <w14:ligatures w14:val="none"/>
          </w:rPr>
          <w:t xml:space="preserve">esimeses lauses </w:t>
        </w:r>
      </w:ins>
      <w:r w:rsidR="00DB3ED1" w:rsidRPr="001040E7">
        <w:rPr>
          <w:rFonts w:ascii="Times New Roman" w:eastAsia="Times New Roman" w:hAnsi="Times New Roman" w:cs="Times New Roman"/>
          <w:kern w:val="0"/>
          <w:sz w:val="24"/>
          <w:szCs w:val="24"/>
          <w:lang w:eastAsia="et-EE"/>
          <w14:ligatures w14:val="none"/>
        </w:rPr>
        <w:t xml:space="preserve">asendatakse </w:t>
      </w:r>
      <w:r w:rsidR="00900E87" w:rsidRPr="001040E7">
        <w:rPr>
          <w:rFonts w:ascii="Times New Roman" w:eastAsia="Times New Roman" w:hAnsi="Times New Roman" w:cs="Times New Roman"/>
          <w:kern w:val="0"/>
          <w:sz w:val="24"/>
          <w:szCs w:val="24"/>
          <w:lang w:eastAsia="et-EE"/>
          <w14:ligatures w14:val="none"/>
        </w:rPr>
        <w:t xml:space="preserve">tekstiosa </w:t>
      </w:r>
      <w:r w:rsidR="00DB3ED1" w:rsidRPr="001040E7">
        <w:rPr>
          <w:rFonts w:ascii="Times New Roman" w:eastAsia="Times New Roman" w:hAnsi="Times New Roman" w:cs="Times New Roman"/>
          <w:kern w:val="0"/>
          <w:sz w:val="24"/>
          <w:szCs w:val="24"/>
          <w:lang w:eastAsia="et-EE"/>
          <w14:ligatures w14:val="none"/>
        </w:rPr>
        <w:t xml:space="preserve">„komisjoni rakendusmäärust (EL) nr 404/2011, millega kehtestatakse nõukogu määruse (EÜ) nr 1224/2009 (millega luuakse ühenduse kontrollisüsteem ühise kalanduspoliitika eeskirjade järgimise tagamiseks) üksikasjalikud rakenduseeskirjad (ELT L 112, 30.04.2011, lk 1–153)“ </w:t>
      </w:r>
      <w:r w:rsidR="00900E87" w:rsidRPr="001040E7">
        <w:rPr>
          <w:rFonts w:ascii="Times New Roman" w:eastAsia="Times New Roman" w:hAnsi="Times New Roman" w:cs="Times New Roman"/>
          <w:kern w:val="0"/>
          <w:sz w:val="24"/>
          <w:szCs w:val="24"/>
          <w:lang w:eastAsia="et-EE"/>
          <w14:ligatures w14:val="none"/>
        </w:rPr>
        <w:t xml:space="preserve">tekstiosaga </w:t>
      </w:r>
      <w:r w:rsidR="00DB3ED1" w:rsidRPr="001040E7">
        <w:rPr>
          <w:rFonts w:ascii="Times New Roman" w:eastAsia="Times New Roman" w:hAnsi="Times New Roman" w:cs="Times New Roman"/>
          <w:kern w:val="0"/>
          <w:sz w:val="24"/>
          <w:szCs w:val="24"/>
          <w:lang w:eastAsia="et-EE"/>
          <w14:ligatures w14:val="none"/>
        </w:rPr>
        <w:t>„nõukogu määruse (EÜ) nr 1224/2009 artiklites 7 ja 7a sätestatut“</w:t>
      </w:r>
      <w:r w:rsidR="00180316" w:rsidRPr="001040E7">
        <w:rPr>
          <w:rFonts w:ascii="Times New Roman" w:eastAsia="Times New Roman" w:hAnsi="Times New Roman" w:cs="Times New Roman"/>
          <w:kern w:val="0"/>
          <w:sz w:val="24"/>
          <w:szCs w:val="24"/>
          <w:lang w:eastAsia="et-EE"/>
          <w14:ligatures w14:val="none"/>
        </w:rPr>
        <w:t>;</w:t>
      </w:r>
    </w:p>
    <w:p w14:paraId="44DB242E" w14:textId="77777777" w:rsidR="00151B11" w:rsidRPr="001040E7" w:rsidRDefault="00151B1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3667195D" w14:textId="305E2192" w:rsidR="00042B1C" w:rsidRPr="001040E7" w:rsidRDefault="000B1A2F" w:rsidP="001040E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8</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w:t>
      </w:r>
      <w:r w:rsidR="001724C5" w:rsidRPr="001040E7">
        <w:rPr>
          <w:rFonts w:ascii="Times New Roman" w:eastAsia="Times New Roman" w:hAnsi="Times New Roman" w:cs="Times New Roman"/>
          <w:kern w:val="0"/>
          <w:sz w:val="24"/>
          <w:szCs w:val="24"/>
          <w:lang w:eastAsia="et-EE"/>
          <w14:ligatures w14:val="none"/>
        </w:rPr>
        <w:t>i</w:t>
      </w:r>
      <w:r w:rsidR="0097545C" w:rsidRPr="001040E7">
        <w:rPr>
          <w:rFonts w:ascii="Times New Roman" w:eastAsia="Times New Roman" w:hAnsi="Times New Roman" w:cs="Times New Roman"/>
          <w:kern w:val="0"/>
          <w:sz w:val="24"/>
          <w:szCs w:val="24"/>
          <w:lang w:eastAsia="et-EE"/>
          <w14:ligatures w14:val="none"/>
        </w:rPr>
        <w:t xml:space="preserve"> 33 täiendatakse lõi</w:t>
      </w:r>
      <w:r w:rsidR="001724C5" w:rsidRPr="001040E7">
        <w:rPr>
          <w:rFonts w:ascii="Times New Roman" w:eastAsia="Times New Roman" w:hAnsi="Times New Roman" w:cs="Times New Roman"/>
          <w:kern w:val="0"/>
          <w:sz w:val="24"/>
          <w:szCs w:val="24"/>
          <w:lang w:eastAsia="et-EE"/>
          <w14:ligatures w14:val="none"/>
        </w:rPr>
        <w:t>kega</w:t>
      </w:r>
      <w:r w:rsidR="0097545C" w:rsidRPr="001040E7">
        <w:rPr>
          <w:rFonts w:ascii="Times New Roman" w:eastAsia="Times New Roman" w:hAnsi="Times New Roman" w:cs="Times New Roman"/>
          <w:kern w:val="0"/>
          <w:sz w:val="24"/>
          <w:szCs w:val="24"/>
          <w:lang w:eastAsia="et-EE"/>
          <w14:ligatures w14:val="none"/>
        </w:rPr>
        <w:t xml:space="preserve"> 7</w:t>
      </w:r>
      <w:r w:rsidR="001724C5" w:rsidRPr="001040E7">
        <w:rPr>
          <w:rFonts w:ascii="Times New Roman" w:eastAsia="Times New Roman" w:hAnsi="Times New Roman" w:cs="Times New Roman"/>
          <w:kern w:val="0"/>
          <w:sz w:val="24"/>
          <w:szCs w:val="24"/>
          <w:vertAlign w:val="superscript"/>
          <w:lang w:eastAsia="et-EE"/>
          <w14:ligatures w14:val="none"/>
        </w:rPr>
        <w:t xml:space="preserve"> </w:t>
      </w:r>
      <w:r w:rsidR="0097545C" w:rsidRPr="001040E7">
        <w:rPr>
          <w:rFonts w:ascii="Times New Roman" w:eastAsia="Times New Roman" w:hAnsi="Times New Roman" w:cs="Times New Roman"/>
          <w:kern w:val="0"/>
          <w:sz w:val="24"/>
          <w:szCs w:val="24"/>
          <w:lang w:eastAsia="et-EE"/>
          <w14:ligatures w14:val="none"/>
        </w:rPr>
        <w:t>järgmises sõnastuses:</w:t>
      </w:r>
    </w:p>
    <w:p w14:paraId="1B37FB33" w14:textId="3A3D8C89" w:rsidR="007E6B92" w:rsidRPr="001040E7" w:rsidRDefault="00557D3B"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lastRenderedPageBreak/>
        <w:t>„</w:t>
      </w:r>
      <w:r w:rsidR="0097545C" w:rsidRPr="001040E7">
        <w:rPr>
          <w:rFonts w:ascii="Times New Roman" w:eastAsia="Times New Roman" w:hAnsi="Times New Roman" w:cs="Times New Roman"/>
          <w:kern w:val="0"/>
          <w:sz w:val="24"/>
          <w:szCs w:val="24"/>
          <w:lang w:eastAsia="et-EE"/>
          <w14:ligatures w14:val="none"/>
        </w:rPr>
        <w:t>(</w:t>
      </w:r>
      <w:r w:rsidR="001724C5" w:rsidRPr="001040E7">
        <w:rPr>
          <w:rFonts w:ascii="Times New Roman" w:eastAsia="Times New Roman" w:hAnsi="Times New Roman" w:cs="Times New Roman"/>
          <w:kern w:val="0"/>
          <w:sz w:val="24"/>
          <w:szCs w:val="24"/>
          <w:lang w:eastAsia="et-EE"/>
          <w14:ligatures w14:val="none"/>
        </w:rPr>
        <w:t>7</w:t>
      </w:r>
      <w:r w:rsidR="0097545C" w:rsidRPr="001040E7">
        <w:rPr>
          <w:rFonts w:ascii="Times New Roman" w:eastAsia="Times New Roman" w:hAnsi="Times New Roman" w:cs="Times New Roman"/>
          <w:kern w:val="0"/>
          <w:sz w:val="24"/>
          <w:szCs w:val="24"/>
          <w:lang w:eastAsia="et-EE"/>
          <w14:ligatures w14:val="none"/>
        </w:rPr>
        <w:t xml:space="preserve">) </w:t>
      </w:r>
      <w:r w:rsidR="00412A24" w:rsidRPr="001040E7">
        <w:rPr>
          <w:rFonts w:ascii="Times New Roman" w:eastAsia="Times New Roman" w:hAnsi="Times New Roman" w:cs="Times New Roman"/>
          <w:kern w:val="0"/>
          <w:sz w:val="24"/>
          <w:szCs w:val="24"/>
          <w:lang w:eastAsia="et-EE"/>
          <w14:ligatures w14:val="none"/>
        </w:rPr>
        <w:t xml:space="preserve">Nõukogu määruse (EÜ) nr 1224/2009 artikli 39a alusel ja korras võib Keskkonnaamet </w:t>
      </w:r>
      <w:commentRangeStart w:id="19"/>
      <w:r w:rsidR="00412A24" w:rsidRPr="001040E7">
        <w:rPr>
          <w:rFonts w:ascii="Times New Roman" w:eastAsia="Times New Roman" w:hAnsi="Times New Roman" w:cs="Times New Roman"/>
          <w:kern w:val="0"/>
          <w:sz w:val="24"/>
          <w:szCs w:val="24"/>
          <w:lang w:eastAsia="et-EE"/>
          <w14:ligatures w14:val="none"/>
        </w:rPr>
        <w:t>panna isikule kohustuse</w:t>
      </w:r>
      <w:commentRangeEnd w:id="19"/>
      <w:r>
        <w:commentReference w:id="19"/>
      </w:r>
      <w:r w:rsidR="00412A24" w:rsidRPr="001040E7">
        <w:rPr>
          <w:rFonts w:ascii="Times New Roman" w:eastAsia="Times New Roman" w:hAnsi="Times New Roman" w:cs="Times New Roman"/>
          <w:kern w:val="0"/>
          <w:sz w:val="24"/>
          <w:szCs w:val="24"/>
          <w:lang w:eastAsia="et-EE"/>
          <w14:ligatures w14:val="none"/>
        </w:rPr>
        <w:t xml:space="preserve"> paigaldada kalalaevale statsionaarne süsteem mootorivõimsuse pidevaks mõõtmiseks ja registreerimiseks</w:t>
      </w:r>
      <w:r w:rsidR="001A4D3D" w:rsidRPr="001040E7">
        <w:rPr>
          <w:rFonts w:ascii="Times New Roman" w:eastAsia="Times New Roman" w:hAnsi="Times New Roman" w:cs="Times New Roman"/>
          <w:kern w:val="0"/>
          <w:sz w:val="24"/>
          <w:szCs w:val="24"/>
          <w:lang w:eastAsia="et-EE"/>
          <w14:ligatures w14:val="none"/>
        </w:rPr>
        <w:t>.</w:t>
      </w:r>
      <w:r w:rsidR="00824490" w:rsidRPr="001040E7">
        <w:rPr>
          <w:rFonts w:ascii="Times New Roman" w:eastAsia="Times New Roman" w:hAnsi="Times New Roman" w:cs="Times New Roman"/>
          <w:kern w:val="0"/>
          <w:sz w:val="24"/>
          <w:szCs w:val="24"/>
          <w:lang w:eastAsia="et-EE"/>
          <w14:ligatures w14:val="none"/>
        </w:rPr>
        <w:t>“;</w:t>
      </w:r>
    </w:p>
    <w:p w14:paraId="6715BF45" w14:textId="653F4133" w:rsidR="00151B11" w:rsidRPr="001040E7" w:rsidRDefault="00151B1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6863BCCE" w14:textId="263A9EDB" w:rsidR="00151B11" w:rsidRPr="001040E7" w:rsidRDefault="000B1A2F" w:rsidP="001040E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9</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w:t>
      </w:r>
      <w:r w:rsidR="00C04ED6" w:rsidRPr="001040E7">
        <w:rPr>
          <w:rFonts w:ascii="Times New Roman" w:eastAsia="Times New Roman" w:hAnsi="Times New Roman" w:cs="Times New Roman"/>
          <w:kern w:val="0"/>
          <w:sz w:val="24"/>
          <w:szCs w:val="24"/>
          <w:lang w:eastAsia="et-EE"/>
          <w14:ligatures w14:val="none"/>
        </w:rPr>
        <w:t>i</w:t>
      </w:r>
      <w:r w:rsidR="00553FF0" w:rsidRPr="001040E7">
        <w:rPr>
          <w:rFonts w:ascii="Times New Roman" w:eastAsia="Times New Roman" w:hAnsi="Times New Roman" w:cs="Times New Roman"/>
          <w:kern w:val="0"/>
          <w:sz w:val="24"/>
          <w:szCs w:val="24"/>
          <w:lang w:eastAsia="et-EE"/>
          <w14:ligatures w14:val="none"/>
        </w:rPr>
        <w:t xml:space="preserve"> 34 lõike 3 punkt 3 muudetakse ja sõnastatakse järgmiselt:</w:t>
      </w:r>
    </w:p>
    <w:p w14:paraId="36A48970" w14:textId="4188470C" w:rsidR="00EC4180" w:rsidRPr="001040E7" w:rsidRDefault="00553FF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w:t>
      </w:r>
      <w:r w:rsidR="00837A1A" w:rsidRPr="001040E7">
        <w:rPr>
          <w:rFonts w:ascii="Times New Roman" w:eastAsia="Times New Roman" w:hAnsi="Times New Roman" w:cs="Times New Roman"/>
          <w:kern w:val="0"/>
          <w:sz w:val="24"/>
          <w:szCs w:val="24"/>
          <w:lang w:eastAsia="et-EE"/>
          <w14:ligatures w14:val="none"/>
        </w:rPr>
        <w:t xml:space="preserve"> </w:t>
      </w:r>
      <w:bookmarkStart w:id="20" w:name="_Hlk188011739"/>
      <w:r w:rsidRPr="001040E7">
        <w:rPr>
          <w:rFonts w:ascii="Times New Roman" w:eastAsia="Times New Roman" w:hAnsi="Times New Roman" w:cs="Times New Roman"/>
          <w:kern w:val="0"/>
          <w:sz w:val="24"/>
          <w:szCs w:val="24"/>
          <w:lang w:eastAsia="et-EE"/>
          <w14:ligatures w14:val="none"/>
        </w:rPr>
        <w:t>andmed nõukogu määruse (EÜ) nr 1224/2009 artikli</w:t>
      </w:r>
      <w:r w:rsidR="00837A1A" w:rsidRPr="001040E7">
        <w:rPr>
          <w:rFonts w:ascii="Times New Roman" w:eastAsia="Times New Roman" w:hAnsi="Times New Roman" w:cs="Times New Roman"/>
          <w:kern w:val="0"/>
          <w:sz w:val="24"/>
          <w:szCs w:val="24"/>
          <w:lang w:eastAsia="et-EE"/>
          <w14:ligatures w14:val="none"/>
        </w:rPr>
        <w:t xml:space="preserve"> </w:t>
      </w:r>
      <w:r w:rsidRPr="001040E7">
        <w:rPr>
          <w:rFonts w:ascii="Times New Roman" w:eastAsia="Times New Roman" w:hAnsi="Times New Roman" w:cs="Times New Roman"/>
          <w:kern w:val="0"/>
          <w:sz w:val="24"/>
          <w:szCs w:val="24"/>
          <w:lang w:eastAsia="et-EE"/>
          <w14:ligatures w14:val="none"/>
        </w:rPr>
        <w:t>92 alusel tõsiste rikkumiste eest määratud punktide kohta;“;</w:t>
      </w:r>
    </w:p>
    <w:p w14:paraId="6FAA95B7" w14:textId="77777777" w:rsidR="00EC4180" w:rsidRPr="001040E7" w:rsidRDefault="00EC4180" w:rsidP="001040E7">
      <w:pPr>
        <w:spacing w:after="0" w:line="240" w:lineRule="auto"/>
        <w:jc w:val="both"/>
        <w:rPr>
          <w:rFonts w:ascii="Times New Roman" w:eastAsia="Times New Roman" w:hAnsi="Times New Roman" w:cs="Times New Roman"/>
          <w:kern w:val="0"/>
          <w:sz w:val="24"/>
          <w:szCs w:val="24"/>
          <w:lang w:eastAsia="et-EE"/>
          <w14:ligatures w14:val="none"/>
        </w:rPr>
      </w:pPr>
    </w:p>
    <w:bookmarkEnd w:id="20"/>
    <w:p w14:paraId="144946AA" w14:textId="41DCF745" w:rsidR="00151B11" w:rsidRPr="001040E7" w:rsidRDefault="000B1A2F" w:rsidP="001040E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10</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w:t>
      </w:r>
      <w:r w:rsidR="00310CFB" w:rsidRPr="001040E7">
        <w:rPr>
          <w:rFonts w:ascii="Times New Roman" w:eastAsia="Times New Roman" w:hAnsi="Times New Roman" w:cs="Times New Roman"/>
          <w:kern w:val="0"/>
          <w:sz w:val="24"/>
          <w:szCs w:val="24"/>
          <w:lang w:eastAsia="et-EE"/>
          <w14:ligatures w14:val="none"/>
        </w:rPr>
        <w:t>i</w:t>
      </w:r>
      <w:r w:rsidR="00553FF0" w:rsidRPr="001040E7">
        <w:rPr>
          <w:rFonts w:ascii="Times New Roman" w:eastAsia="Times New Roman" w:hAnsi="Times New Roman" w:cs="Times New Roman"/>
          <w:kern w:val="0"/>
          <w:sz w:val="24"/>
          <w:szCs w:val="24"/>
          <w:lang w:eastAsia="et-EE"/>
          <w14:ligatures w14:val="none"/>
        </w:rPr>
        <w:t xml:space="preserve"> 34 lõike 4 punkti 1 </w:t>
      </w:r>
      <w:r w:rsidR="00881C7D" w:rsidRPr="00091731">
        <w:rPr>
          <w:rFonts w:ascii="Times New Roman" w:eastAsia="Times New Roman" w:hAnsi="Times New Roman" w:cs="Times New Roman"/>
          <w:kern w:val="0"/>
          <w:sz w:val="24"/>
          <w:szCs w:val="24"/>
          <w:lang w:eastAsia="et-EE"/>
          <w14:ligatures w14:val="none"/>
        </w:rPr>
        <w:t>täiendatakse pärast</w:t>
      </w:r>
      <w:r w:rsidR="0031424B" w:rsidRPr="001040E7">
        <w:rPr>
          <w:rFonts w:ascii="Times New Roman" w:eastAsia="Times New Roman" w:hAnsi="Times New Roman" w:cs="Times New Roman"/>
          <w:kern w:val="0"/>
          <w:sz w:val="24"/>
          <w:szCs w:val="24"/>
          <w:lang w:eastAsia="et-EE"/>
          <w14:ligatures w14:val="none"/>
        </w:rPr>
        <w:t xml:space="preserve"> </w:t>
      </w:r>
      <w:r w:rsidR="00553FF0" w:rsidRPr="001040E7">
        <w:rPr>
          <w:rFonts w:ascii="Times New Roman" w:eastAsia="Times New Roman" w:hAnsi="Times New Roman" w:cs="Times New Roman"/>
          <w:kern w:val="0"/>
          <w:sz w:val="24"/>
          <w:szCs w:val="24"/>
          <w:lang w:eastAsia="et-EE"/>
          <w14:ligatures w14:val="none"/>
        </w:rPr>
        <w:t xml:space="preserve">sõna „esmakokkuostuga“ </w:t>
      </w:r>
      <w:r w:rsidR="0031424B" w:rsidRPr="001040E7">
        <w:rPr>
          <w:rFonts w:ascii="Times New Roman" w:eastAsia="Times New Roman" w:hAnsi="Times New Roman" w:cs="Times New Roman"/>
          <w:kern w:val="0"/>
          <w:sz w:val="24"/>
          <w:szCs w:val="24"/>
          <w:lang w:eastAsia="et-EE"/>
          <w14:ligatures w14:val="none"/>
        </w:rPr>
        <w:t>sõna</w:t>
      </w:r>
      <w:r w:rsidR="00A375EC">
        <w:rPr>
          <w:rFonts w:ascii="Times New Roman" w:eastAsia="Times New Roman" w:hAnsi="Times New Roman" w:cs="Times New Roman"/>
          <w:kern w:val="0"/>
          <w:sz w:val="24"/>
          <w:szCs w:val="24"/>
          <w:lang w:eastAsia="et-EE"/>
          <w14:ligatures w14:val="none"/>
        </w:rPr>
        <w:t>de</w:t>
      </w:r>
      <w:r w:rsidR="0031424B" w:rsidRPr="001040E7">
        <w:rPr>
          <w:rFonts w:ascii="Times New Roman" w:eastAsia="Times New Roman" w:hAnsi="Times New Roman" w:cs="Times New Roman"/>
          <w:kern w:val="0"/>
          <w:sz w:val="24"/>
          <w:szCs w:val="24"/>
          <w:lang w:eastAsia="et-EE"/>
          <w14:ligatures w14:val="none"/>
        </w:rPr>
        <w:t xml:space="preserve">ga </w:t>
      </w:r>
      <w:r w:rsidR="00553FF0" w:rsidRPr="001040E7">
        <w:rPr>
          <w:rFonts w:ascii="Times New Roman" w:eastAsia="Times New Roman" w:hAnsi="Times New Roman" w:cs="Times New Roman"/>
          <w:kern w:val="0"/>
          <w:sz w:val="24"/>
          <w:szCs w:val="24"/>
          <w:lang w:eastAsia="et-EE"/>
          <w14:ligatures w14:val="none"/>
        </w:rPr>
        <w:t>„</w:t>
      </w:r>
      <w:r w:rsidR="00881C7D" w:rsidRPr="00091731">
        <w:rPr>
          <w:rFonts w:ascii="Times New Roman" w:eastAsia="Times New Roman" w:hAnsi="Times New Roman" w:cs="Times New Roman"/>
          <w:kern w:val="0"/>
          <w:sz w:val="24"/>
          <w:szCs w:val="24"/>
          <w:lang w:eastAsia="et-EE"/>
          <w14:ligatures w14:val="none"/>
        </w:rPr>
        <w:t xml:space="preserve">või </w:t>
      </w:r>
      <w:r w:rsidR="0031424B" w:rsidRPr="001040E7">
        <w:rPr>
          <w:rFonts w:ascii="Times New Roman" w:eastAsia="Times New Roman" w:hAnsi="Times New Roman" w:cs="Times New Roman"/>
          <w:kern w:val="0"/>
          <w:sz w:val="24"/>
          <w:szCs w:val="24"/>
          <w:lang w:eastAsia="et-EE"/>
          <w14:ligatures w14:val="none"/>
        </w:rPr>
        <w:t>kaalumisega</w:t>
      </w:r>
      <w:r w:rsidR="000371CF" w:rsidRPr="001040E7">
        <w:rPr>
          <w:rFonts w:ascii="Times New Roman" w:eastAsia="Times New Roman" w:hAnsi="Times New Roman" w:cs="Times New Roman"/>
          <w:kern w:val="0"/>
          <w:sz w:val="24"/>
          <w:szCs w:val="24"/>
          <w:lang w:eastAsia="et-EE"/>
          <w14:ligatures w14:val="none"/>
        </w:rPr>
        <w:t>“</w:t>
      </w:r>
      <w:r w:rsidR="00553FF0" w:rsidRPr="001040E7">
        <w:rPr>
          <w:rFonts w:ascii="Times New Roman" w:eastAsia="Times New Roman" w:hAnsi="Times New Roman" w:cs="Times New Roman"/>
          <w:kern w:val="0"/>
          <w:sz w:val="24"/>
          <w:szCs w:val="24"/>
          <w:lang w:eastAsia="et-EE"/>
          <w14:ligatures w14:val="none"/>
        </w:rPr>
        <w:t>;</w:t>
      </w:r>
    </w:p>
    <w:p w14:paraId="3EB87B78" w14:textId="77777777" w:rsidR="00533CDC" w:rsidRPr="001040E7" w:rsidRDefault="00533CDC"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2FFA3123" w14:textId="559DEEC0" w:rsidR="002C09EC" w:rsidRPr="00162046" w:rsidRDefault="00A971DD" w:rsidP="001040E7">
      <w:pPr>
        <w:spacing w:after="0" w:line="240" w:lineRule="auto"/>
        <w:jc w:val="both"/>
        <w:rPr>
          <w:rFonts w:ascii="Times New Roman" w:eastAsia="Times New Roman" w:hAnsi="Times New Roman" w:cs="Times New Roman"/>
          <w:kern w:val="0"/>
          <w:sz w:val="24"/>
          <w:szCs w:val="24"/>
          <w:lang w:eastAsia="et-EE"/>
          <w14:ligatures w14:val="none"/>
        </w:rPr>
      </w:pPr>
      <w:r w:rsidRPr="00162046">
        <w:rPr>
          <w:rFonts w:ascii="Times New Roman" w:eastAsia="Times New Roman" w:hAnsi="Times New Roman" w:cs="Times New Roman"/>
          <w:kern w:val="0"/>
          <w:sz w:val="24"/>
          <w:szCs w:val="24"/>
          <w:lang w:eastAsia="et-EE"/>
          <w14:ligatures w14:val="none"/>
        </w:rPr>
        <w:t>1</w:t>
      </w:r>
      <w:r w:rsidR="00AE6FBC" w:rsidRPr="00162046">
        <w:rPr>
          <w:rFonts w:ascii="Times New Roman" w:eastAsia="Times New Roman" w:hAnsi="Times New Roman" w:cs="Times New Roman"/>
          <w:kern w:val="0"/>
          <w:sz w:val="24"/>
          <w:szCs w:val="24"/>
          <w:lang w:eastAsia="et-EE"/>
          <w14:ligatures w14:val="none"/>
        </w:rPr>
        <w:t>1</w:t>
      </w:r>
      <w:r w:rsidR="006061DE" w:rsidRPr="00162046">
        <w:rPr>
          <w:rFonts w:ascii="Times New Roman" w:eastAsia="Times New Roman" w:hAnsi="Times New Roman" w:cs="Times New Roman"/>
          <w:kern w:val="0"/>
          <w:sz w:val="24"/>
          <w:szCs w:val="24"/>
          <w:lang w:eastAsia="et-EE"/>
          <w14:ligatures w14:val="none"/>
        </w:rPr>
        <w:t xml:space="preserve">) </w:t>
      </w:r>
      <w:r w:rsidR="00533CDC" w:rsidRPr="00162046">
        <w:rPr>
          <w:rFonts w:ascii="Times New Roman" w:eastAsia="Times New Roman" w:hAnsi="Times New Roman" w:cs="Times New Roman"/>
          <w:kern w:val="0"/>
          <w:sz w:val="24"/>
          <w:szCs w:val="24"/>
          <w:lang w:eastAsia="et-EE"/>
          <w14:ligatures w14:val="none"/>
        </w:rPr>
        <w:t>paragrahvi 34 lõike 4 punkti</w:t>
      </w:r>
      <w:r w:rsidR="000B1A2F" w:rsidRPr="00162046">
        <w:rPr>
          <w:rFonts w:ascii="Times New Roman" w:eastAsia="Times New Roman" w:hAnsi="Times New Roman" w:cs="Times New Roman"/>
          <w:kern w:val="0"/>
          <w:sz w:val="24"/>
          <w:szCs w:val="24"/>
          <w:lang w:eastAsia="et-EE"/>
          <w14:ligatures w14:val="none"/>
        </w:rPr>
        <w:t>des</w:t>
      </w:r>
      <w:r w:rsidR="00533CDC" w:rsidRPr="00162046">
        <w:rPr>
          <w:rFonts w:ascii="Times New Roman" w:eastAsia="Times New Roman" w:hAnsi="Times New Roman" w:cs="Times New Roman"/>
          <w:kern w:val="0"/>
          <w:sz w:val="24"/>
          <w:szCs w:val="24"/>
          <w:lang w:eastAsia="et-EE"/>
          <w14:ligatures w14:val="none"/>
        </w:rPr>
        <w:t xml:space="preserve"> 1</w:t>
      </w:r>
      <w:r w:rsidR="000B1A2F" w:rsidRPr="00162046">
        <w:rPr>
          <w:rFonts w:ascii="Times New Roman" w:eastAsia="Times New Roman" w:hAnsi="Times New Roman" w:cs="Times New Roman"/>
          <w:kern w:val="0"/>
          <w:sz w:val="24"/>
          <w:szCs w:val="24"/>
          <w:lang w:eastAsia="et-EE"/>
          <w14:ligatures w14:val="none"/>
        </w:rPr>
        <w:t xml:space="preserve"> ja 4</w:t>
      </w:r>
      <w:r w:rsidR="00533CDC" w:rsidRPr="00162046">
        <w:rPr>
          <w:rFonts w:ascii="Times New Roman" w:eastAsia="Times New Roman" w:hAnsi="Times New Roman" w:cs="Times New Roman"/>
          <w:kern w:val="0"/>
          <w:sz w:val="24"/>
          <w:szCs w:val="24"/>
          <w:lang w:eastAsia="et-EE"/>
          <w14:ligatures w14:val="none"/>
        </w:rPr>
        <w:t xml:space="preserve"> asendatakse tekstiosa „</w:t>
      </w:r>
      <w:r w:rsidR="00364260" w:rsidRPr="00162046">
        <w:rPr>
          <w:rFonts w:ascii="Times New Roman" w:eastAsia="Times New Roman" w:hAnsi="Times New Roman" w:cs="Times New Roman"/>
          <w:kern w:val="0"/>
          <w:sz w:val="24"/>
          <w:szCs w:val="24"/>
          <w:lang w:eastAsia="et-EE"/>
          <w14:ligatures w14:val="none"/>
        </w:rPr>
        <w:t xml:space="preserve">1 </w:t>
      </w:r>
      <w:r w:rsidR="00533CDC" w:rsidRPr="00162046">
        <w:rPr>
          <w:rFonts w:ascii="Times New Roman" w:eastAsia="Times New Roman" w:hAnsi="Times New Roman" w:cs="Times New Roman"/>
          <w:kern w:val="0"/>
          <w:sz w:val="24"/>
          <w:szCs w:val="24"/>
          <w:lang w:eastAsia="et-EE"/>
          <w14:ligatures w14:val="none"/>
        </w:rPr>
        <w:t>ja 3</w:t>
      </w:r>
      <w:bookmarkStart w:id="21" w:name="_Hlk208075871"/>
      <w:r w:rsidR="00C1412B" w:rsidRPr="00162046">
        <w:rPr>
          <w:rFonts w:ascii="Times New Roman" w:eastAsia="Times New Roman" w:hAnsi="Times New Roman" w:cs="Times New Roman"/>
          <w:kern w:val="0"/>
          <w:sz w:val="24"/>
          <w:szCs w:val="24"/>
          <w:lang w:eastAsia="et-EE"/>
          <w14:ligatures w14:val="none"/>
        </w:rPr>
        <w:t>–</w:t>
      </w:r>
      <w:bookmarkEnd w:id="21"/>
      <w:r w:rsidR="00533CDC" w:rsidRPr="00162046">
        <w:rPr>
          <w:rFonts w:ascii="Times New Roman" w:eastAsia="Times New Roman" w:hAnsi="Times New Roman" w:cs="Times New Roman"/>
          <w:kern w:val="0"/>
          <w:sz w:val="24"/>
          <w:szCs w:val="24"/>
          <w:lang w:eastAsia="et-EE"/>
          <w14:ligatures w14:val="none"/>
        </w:rPr>
        <w:t>8“ tekstiosaga „</w:t>
      </w:r>
      <w:r w:rsidR="00364260" w:rsidRPr="00162046">
        <w:rPr>
          <w:rFonts w:ascii="Times New Roman" w:eastAsia="Times New Roman" w:hAnsi="Times New Roman" w:cs="Times New Roman"/>
          <w:kern w:val="0"/>
          <w:sz w:val="24"/>
          <w:szCs w:val="24"/>
          <w:lang w:eastAsia="et-EE"/>
          <w14:ligatures w14:val="none"/>
        </w:rPr>
        <w:t xml:space="preserve">1, </w:t>
      </w:r>
      <w:r w:rsidR="008E086F" w:rsidRPr="00091731">
        <w:rPr>
          <w:rFonts w:ascii="Times New Roman" w:eastAsia="Times New Roman" w:hAnsi="Times New Roman" w:cs="Times New Roman"/>
          <w:kern w:val="0"/>
          <w:sz w:val="24"/>
          <w:szCs w:val="24"/>
          <w:lang w:eastAsia="et-EE"/>
          <w14:ligatures w14:val="none"/>
        </w:rPr>
        <w:t>3</w:t>
      </w:r>
      <w:r w:rsidR="00364260" w:rsidRPr="00162046">
        <w:rPr>
          <w:rFonts w:ascii="Times New Roman" w:eastAsia="Times New Roman" w:hAnsi="Times New Roman" w:cs="Times New Roman"/>
          <w:kern w:val="0"/>
          <w:sz w:val="24"/>
          <w:szCs w:val="24"/>
          <w:lang w:eastAsia="et-EE"/>
          <w14:ligatures w14:val="none"/>
        </w:rPr>
        <w:t>, 3</w:t>
      </w:r>
      <w:r w:rsidR="00364260" w:rsidRPr="00162046">
        <w:rPr>
          <w:rFonts w:ascii="Times New Roman" w:eastAsia="Times New Roman" w:hAnsi="Times New Roman" w:cs="Times New Roman"/>
          <w:kern w:val="0"/>
          <w:sz w:val="24"/>
          <w:szCs w:val="24"/>
          <w:vertAlign w:val="superscript"/>
          <w:lang w:eastAsia="et-EE"/>
          <w14:ligatures w14:val="none"/>
        </w:rPr>
        <w:t>1</w:t>
      </w:r>
      <w:r w:rsidR="00533CDC" w:rsidRPr="00162046">
        <w:rPr>
          <w:rFonts w:ascii="Times New Roman" w:eastAsia="Times New Roman" w:hAnsi="Times New Roman" w:cs="Times New Roman"/>
          <w:kern w:val="0"/>
          <w:sz w:val="24"/>
          <w:szCs w:val="24"/>
          <w:lang w:eastAsia="et-EE"/>
          <w14:ligatures w14:val="none"/>
        </w:rPr>
        <w:t xml:space="preserve"> ja 5</w:t>
      </w:r>
      <w:r w:rsidR="00C1412B" w:rsidRPr="00162046">
        <w:rPr>
          <w:rFonts w:ascii="Times New Roman" w:eastAsia="Times New Roman" w:hAnsi="Times New Roman" w:cs="Times New Roman"/>
          <w:kern w:val="0"/>
          <w:sz w:val="24"/>
          <w:szCs w:val="24"/>
          <w:lang w:eastAsia="et-EE"/>
          <w14:ligatures w14:val="none"/>
        </w:rPr>
        <w:t>–</w:t>
      </w:r>
      <w:r w:rsidR="00F72DC3" w:rsidRPr="00162046">
        <w:rPr>
          <w:rFonts w:ascii="Times New Roman" w:eastAsia="Times New Roman" w:hAnsi="Times New Roman" w:cs="Times New Roman"/>
          <w:kern w:val="0"/>
          <w:sz w:val="24"/>
          <w:szCs w:val="24"/>
          <w:lang w:eastAsia="et-EE"/>
          <w14:ligatures w14:val="none"/>
        </w:rPr>
        <w:t>7</w:t>
      </w:r>
      <w:r w:rsidR="00533CDC" w:rsidRPr="00162046">
        <w:rPr>
          <w:rFonts w:ascii="Times New Roman" w:eastAsia="Times New Roman" w:hAnsi="Times New Roman" w:cs="Times New Roman"/>
          <w:kern w:val="0"/>
          <w:sz w:val="24"/>
          <w:szCs w:val="24"/>
          <w:lang w:eastAsia="et-EE"/>
          <w14:ligatures w14:val="none"/>
        </w:rPr>
        <w:t>“</w:t>
      </w:r>
      <w:r w:rsidR="00DC4474" w:rsidRPr="00162046">
        <w:rPr>
          <w:rFonts w:ascii="Times New Roman" w:eastAsia="Times New Roman" w:hAnsi="Times New Roman" w:cs="Times New Roman"/>
          <w:kern w:val="0"/>
          <w:sz w:val="24"/>
          <w:szCs w:val="24"/>
          <w:lang w:eastAsia="et-EE"/>
          <w14:ligatures w14:val="none"/>
        </w:rPr>
        <w:t>;</w:t>
      </w:r>
    </w:p>
    <w:p w14:paraId="7220192A" w14:textId="77777777" w:rsidR="00151B11" w:rsidRPr="001040E7" w:rsidRDefault="00151B1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753C04B0" w14:textId="4DD2B824" w:rsidR="00553FF0" w:rsidRPr="001040E7" w:rsidRDefault="00D75A7C"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1</w:t>
      </w:r>
      <w:r w:rsidR="006A4DD0" w:rsidRPr="001040E7">
        <w:rPr>
          <w:rFonts w:ascii="Times New Roman" w:eastAsia="Times New Roman" w:hAnsi="Times New Roman" w:cs="Times New Roman"/>
          <w:kern w:val="0"/>
          <w:sz w:val="24"/>
          <w:szCs w:val="24"/>
          <w:lang w:eastAsia="et-EE"/>
          <w14:ligatures w14:val="none"/>
        </w:rPr>
        <w:t>2</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51B11" w:rsidRPr="001040E7">
        <w:rPr>
          <w:rFonts w:ascii="Times New Roman" w:eastAsia="Times New Roman" w:hAnsi="Times New Roman" w:cs="Times New Roman"/>
          <w:kern w:val="0"/>
          <w:sz w:val="24"/>
          <w:szCs w:val="24"/>
          <w:lang w:eastAsia="et-EE"/>
          <w14:ligatures w14:val="none"/>
        </w:rPr>
        <w:t>aragrahv</w:t>
      </w:r>
      <w:r w:rsidR="00B94877" w:rsidRPr="001040E7">
        <w:rPr>
          <w:rFonts w:ascii="Times New Roman" w:eastAsia="Times New Roman" w:hAnsi="Times New Roman" w:cs="Times New Roman"/>
          <w:kern w:val="0"/>
          <w:sz w:val="24"/>
          <w:szCs w:val="24"/>
          <w:lang w:eastAsia="et-EE"/>
          <w14:ligatures w14:val="none"/>
        </w:rPr>
        <w:t>i</w:t>
      </w:r>
      <w:r w:rsidR="00553FF0" w:rsidRPr="001040E7">
        <w:rPr>
          <w:rFonts w:ascii="Times New Roman" w:eastAsia="Times New Roman" w:hAnsi="Times New Roman" w:cs="Times New Roman"/>
          <w:kern w:val="0"/>
          <w:sz w:val="24"/>
          <w:szCs w:val="24"/>
          <w:lang w:eastAsia="et-EE"/>
          <w14:ligatures w14:val="none"/>
        </w:rPr>
        <w:t xml:space="preserve"> 34 lõi</w:t>
      </w:r>
      <w:r w:rsidR="00B94877" w:rsidRPr="001040E7">
        <w:rPr>
          <w:rFonts w:ascii="Times New Roman" w:eastAsia="Times New Roman" w:hAnsi="Times New Roman" w:cs="Times New Roman"/>
          <w:kern w:val="0"/>
          <w:sz w:val="24"/>
          <w:szCs w:val="24"/>
          <w:lang w:eastAsia="et-EE"/>
          <w14:ligatures w14:val="none"/>
        </w:rPr>
        <w:t>get</w:t>
      </w:r>
      <w:r w:rsidR="00553FF0" w:rsidRPr="001040E7">
        <w:rPr>
          <w:rFonts w:ascii="Times New Roman" w:eastAsia="Times New Roman" w:hAnsi="Times New Roman" w:cs="Times New Roman"/>
          <w:kern w:val="0"/>
          <w:sz w:val="24"/>
          <w:szCs w:val="24"/>
          <w:lang w:eastAsia="et-EE"/>
          <w14:ligatures w14:val="none"/>
        </w:rPr>
        <w:t xml:space="preserve"> 4 </w:t>
      </w:r>
      <w:r w:rsidR="00050538" w:rsidRPr="001040E7">
        <w:rPr>
          <w:rFonts w:ascii="Times New Roman" w:eastAsia="Times New Roman" w:hAnsi="Times New Roman" w:cs="Times New Roman"/>
          <w:kern w:val="0"/>
          <w:sz w:val="24"/>
          <w:szCs w:val="24"/>
          <w:lang w:eastAsia="et-EE"/>
          <w14:ligatures w14:val="none"/>
        </w:rPr>
        <w:t xml:space="preserve">täiendatakse </w:t>
      </w:r>
      <w:r w:rsidR="00553FF0" w:rsidRPr="001040E7">
        <w:rPr>
          <w:rFonts w:ascii="Times New Roman" w:eastAsia="Times New Roman" w:hAnsi="Times New Roman" w:cs="Times New Roman"/>
          <w:kern w:val="0"/>
          <w:sz w:val="24"/>
          <w:szCs w:val="24"/>
          <w:lang w:eastAsia="et-EE"/>
          <w14:ligatures w14:val="none"/>
        </w:rPr>
        <w:t>punkti</w:t>
      </w:r>
      <w:r w:rsidR="00050538" w:rsidRPr="001040E7">
        <w:rPr>
          <w:rFonts w:ascii="Times New Roman" w:eastAsia="Times New Roman" w:hAnsi="Times New Roman" w:cs="Times New Roman"/>
          <w:kern w:val="0"/>
          <w:sz w:val="24"/>
          <w:szCs w:val="24"/>
          <w:lang w:eastAsia="et-EE"/>
          <w14:ligatures w14:val="none"/>
        </w:rPr>
        <w:t>ga</w:t>
      </w:r>
      <w:r w:rsidR="00553FF0" w:rsidRPr="001040E7">
        <w:rPr>
          <w:rFonts w:ascii="Times New Roman" w:eastAsia="Times New Roman" w:hAnsi="Times New Roman" w:cs="Times New Roman"/>
          <w:kern w:val="0"/>
          <w:sz w:val="24"/>
          <w:szCs w:val="24"/>
          <w:lang w:eastAsia="et-EE"/>
          <w14:ligatures w14:val="none"/>
        </w:rPr>
        <w:t xml:space="preserve"> 5</w:t>
      </w:r>
      <w:r w:rsidR="00050538" w:rsidRPr="001040E7">
        <w:rPr>
          <w:rFonts w:ascii="Times New Roman" w:eastAsia="Times New Roman" w:hAnsi="Times New Roman" w:cs="Times New Roman"/>
          <w:kern w:val="0"/>
          <w:sz w:val="24"/>
          <w:szCs w:val="24"/>
          <w:lang w:eastAsia="et-EE"/>
          <w14:ligatures w14:val="none"/>
        </w:rPr>
        <w:t xml:space="preserve"> järgmises sõnastuses</w:t>
      </w:r>
      <w:r w:rsidR="00553FF0" w:rsidRPr="001040E7">
        <w:rPr>
          <w:rFonts w:ascii="Times New Roman" w:eastAsia="Times New Roman" w:hAnsi="Times New Roman" w:cs="Times New Roman"/>
          <w:kern w:val="0"/>
          <w:sz w:val="24"/>
          <w:szCs w:val="24"/>
          <w:lang w:eastAsia="et-EE"/>
          <w14:ligatures w14:val="none"/>
        </w:rPr>
        <w:t>:</w:t>
      </w:r>
    </w:p>
    <w:p w14:paraId="7D3A7A67" w14:textId="281EF734" w:rsidR="00CE6B78" w:rsidRPr="001040E7" w:rsidRDefault="00553FF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„5) </w:t>
      </w:r>
      <w:r w:rsidR="00CE6B78" w:rsidRPr="001040E7">
        <w:rPr>
          <w:rFonts w:ascii="Times New Roman" w:eastAsia="Times New Roman" w:hAnsi="Times New Roman" w:cs="Times New Roman"/>
          <w:kern w:val="0"/>
          <w:sz w:val="24"/>
          <w:szCs w:val="24"/>
          <w:lang w:eastAsia="et-EE"/>
          <w14:ligatures w14:val="none"/>
        </w:rPr>
        <w:t>andmed nõukogu määruse (EÜ) nr 1224/2009 artikli 92 alusel tõsiste rikkumiste eest</w:t>
      </w:r>
      <w:r w:rsidR="00310CFB" w:rsidRPr="001040E7">
        <w:rPr>
          <w:rFonts w:ascii="Times New Roman" w:eastAsia="Times New Roman" w:hAnsi="Times New Roman" w:cs="Times New Roman"/>
          <w:kern w:val="0"/>
          <w:sz w:val="24"/>
          <w:szCs w:val="24"/>
          <w:lang w:eastAsia="et-EE"/>
          <w14:ligatures w14:val="none"/>
        </w:rPr>
        <w:t xml:space="preserve"> k</w:t>
      </w:r>
      <w:r w:rsidR="00CE6B78" w:rsidRPr="001040E7">
        <w:rPr>
          <w:rFonts w:ascii="Times New Roman" w:eastAsia="Times New Roman" w:hAnsi="Times New Roman" w:cs="Times New Roman"/>
          <w:kern w:val="0"/>
          <w:sz w:val="24"/>
          <w:szCs w:val="24"/>
          <w:lang w:eastAsia="et-EE"/>
          <w14:ligatures w14:val="none"/>
        </w:rPr>
        <w:t>aptenile või kalurile määratud punktide kohta</w:t>
      </w:r>
      <w:r w:rsidR="00050538" w:rsidRPr="001040E7">
        <w:rPr>
          <w:rFonts w:ascii="Times New Roman" w:eastAsia="Times New Roman" w:hAnsi="Times New Roman" w:cs="Times New Roman"/>
          <w:kern w:val="0"/>
          <w:sz w:val="24"/>
          <w:szCs w:val="24"/>
          <w:lang w:eastAsia="et-EE"/>
          <w14:ligatures w14:val="none"/>
        </w:rPr>
        <w:t>.“;</w:t>
      </w:r>
    </w:p>
    <w:p w14:paraId="574A4E27" w14:textId="77777777" w:rsidR="00151B11" w:rsidRPr="001040E7" w:rsidRDefault="00151B1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498C1F2D" w14:textId="1846BE74" w:rsidR="00DC2D4E" w:rsidRPr="001040E7" w:rsidRDefault="00D75A7C" w:rsidP="001040E7">
      <w:pPr>
        <w:spacing w:after="0" w:line="240" w:lineRule="auto"/>
        <w:jc w:val="both"/>
        <w:rPr>
          <w:rFonts w:ascii="Times New Roman" w:eastAsia="Times New Roman" w:hAnsi="Times New Roman" w:cs="Times New Roman"/>
          <w:kern w:val="0"/>
          <w:sz w:val="24"/>
          <w:szCs w:val="24"/>
          <w:lang w:eastAsia="et-EE"/>
          <w14:ligatures w14:val="none"/>
        </w:rPr>
      </w:pPr>
      <w:r w:rsidRPr="0C9CC0C1">
        <w:rPr>
          <w:rFonts w:ascii="Times New Roman" w:eastAsia="Times New Roman" w:hAnsi="Times New Roman" w:cs="Times New Roman"/>
          <w:kern w:val="0"/>
          <w:sz w:val="24"/>
          <w:szCs w:val="24"/>
          <w:lang w:eastAsia="et-EE"/>
          <w14:ligatures w14:val="none"/>
        </w:rPr>
        <w:t>1</w:t>
      </w:r>
      <w:r w:rsidR="006A4DD0" w:rsidRPr="0C9CC0C1">
        <w:rPr>
          <w:rFonts w:ascii="Times New Roman" w:eastAsia="Times New Roman" w:hAnsi="Times New Roman" w:cs="Times New Roman"/>
          <w:kern w:val="0"/>
          <w:sz w:val="24"/>
          <w:szCs w:val="24"/>
          <w:lang w:eastAsia="et-EE"/>
          <w14:ligatures w14:val="none"/>
        </w:rPr>
        <w:t>3</w:t>
      </w:r>
      <w:r w:rsidR="000209B8" w:rsidRPr="0C9CC0C1">
        <w:rPr>
          <w:rFonts w:ascii="Times New Roman" w:eastAsia="Times New Roman" w:hAnsi="Times New Roman" w:cs="Times New Roman"/>
          <w:kern w:val="0"/>
          <w:sz w:val="24"/>
          <w:szCs w:val="24"/>
          <w:lang w:eastAsia="et-EE"/>
          <w14:ligatures w14:val="none"/>
        </w:rPr>
        <w:t xml:space="preserve">) </w:t>
      </w:r>
      <w:r w:rsidR="005033FA" w:rsidRPr="0C9CC0C1">
        <w:rPr>
          <w:rFonts w:ascii="Times New Roman" w:eastAsia="Times New Roman" w:hAnsi="Times New Roman" w:cs="Times New Roman"/>
          <w:kern w:val="0"/>
          <w:sz w:val="24"/>
          <w:szCs w:val="24"/>
          <w:lang w:eastAsia="et-EE"/>
          <w14:ligatures w14:val="none"/>
        </w:rPr>
        <w:t>p</w:t>
      </w:r>
      <w:r w:rsidR="00DC2D4E" w:rsidRPr="0C9CC0C1">
        <w:rPr>
          <w:rFonts w:ascii="Times New Roman" w:eastAsia="Times New Roman" w:hAnsi="Times New Roman" w:cs="Times New Roman"/>
          <w:kern w:val="0"/>
          <w:sz w:val="24"/>
          <w:szCs w:val="24"/>
          <w:lang w:eastAsia="et-EE"/>
          <w14:ligatures w14:val="none"/>
          <w:rPrChange w:id="22" w:author="Kärt Voor - JUSTDIGI" w:date="2025-09-25T11:29:00Z">
            <w:rPr>
              <w:rFonts w:ascii="Times New Roman" w:eastAsia="Times New Roman" w:hAnsi="Times New Roman" w:cs="Times New Roman"/>
              <w:sz w:val="24"/>
              <w:szCs w:val="24"/>
              <w:lang w:eastAsia="et-EE"/>
            </w:rPr>
          </w:rPrChange>
        </w:rPr>
        <w:t>aragrahvi 36 punktis 7</w:t>
      </w:r>
      <w:r w:rsidR="00DC2D4E" w:rsidRPr="001040E7">
        <w:rPr>
          <w:rFonts w:ascii="Times New Roman" w:eastAsia="Times New Roman" w:hAnsi="Times New Roman" w:cs="Times New Roman"/>
          <w:kern w:val="0"/>
          <w:sz w:val="24"/>
          <w:szCs w:val="24"/>
          <w:lang w:eastAsia="et-EE"/>
          <w14:ligatures w14:val="none"/>
        </w:rPr>
        <w:t xml:space="preserve"> asendatakse sõnad „GPS- või muu </w:t>
      </w:r>
      <w:proofErr w:type="spellStart"/>
      <w:r w:rsidR="00DC2D4E" w:rsidRPr="001040E7">
        <w:rPr>
          <w:rFonts w:ascii="Times New Roman" w:eastAsia="Times New Roman" w:hAnsi="Times New Roman" w:cs="Times New Roman"/>
          <w:kern w:val="0"/>
          <w:sz w:val="24"/>
          <w:szCs w:val="24"/>
          <w:lang w:eastAsia="et-EE"/>
          <w14:ligatures w14:val="none"/>
        </w:rPr>
        <w:t>satelliitjälgimissüsteemiga</w:t>
      </w:r>
      <w:proofErr w:type="spellEnd"/>
      <w:r w:rsidR="00DC2D4E" w:rsidRPr="001040E7">
        <w:rPr>
          <w:rFonts w:ascii="Times New Roman" w:eastAsia="Times New Roman" w:hAnsi="Times New Roman" w:cs="Times New Roman"/>
          <w:kern w:val="0"/>
          <w:sz w:val="24"/>
          <w:szCs w:val="24"/>
          <w:lang w:eastAsia="et-EE"/>
          <w14:ligatures w14:val="none"/>
        </w:rPr>
        <w:t>“ sõnaga „laevaseires</w:t>
      </w:r>
      <w:r w:rsidR="00A66825" w:rsidRPr="001040E7">
        <w:rPr>
          <w:rFonts w:ascii="Times New Roman" w:eastAsia="Times New Roman" w:hAnsi="Times New Roman" w:cs="Times New Roman"/>
          <w:kern w:val="0"/>
          <w:sz w:val="24"/>
          <w:szCs w:val="24"/>
          <w:lang w:eastAsia="et-EE"/>
          <w14:ligatures w14:val="none"/>
        </w:rPr>
        <w:t>eadme</w:t>
      </w:r>
      <w:r w:rsidR="00DC2D4E" w:rsidRPr="001040E7">
        <w:rPr>
          <w:rFonts w:ascii="Times New Roman" w:eastAsia="Times New Roman" w:hAnsi="Times New Roman" w:cs="Times New Roman"/>
          <w:kern w:val="0"/>
          <w:sz w:val="24"/>
          <w:szCs w:val="24"/>
          <w:lang w:eastAsia="et-EE"/>
          <w14:ligatures w14:val="none"/>
        </w:rPr>
        <w:t>ga“;</w:t>
      </w:r>
    </w:p>
    <w:p w14:paraId="4CBB173F" w14:textId="77777777" w:rsidR="008E3B39" w:rsidRPr="001040E7" w:rsidRDefault="008E3B39"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471C6D05" w14:textId="16DFB5E3" w:rsidR="003364B1"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14) </w:t>
      </w:r>
      <w:r w:rsidR="003364B1" w:rsidRPr="001040E7">
        <w:rPr>
          <w:rFonts w:ascii="Times New Roman" w:eastAsia="Times New Roman" w:hAnsi="Times New Roman" w:cs="Times New Roman"/>
          <w:kern w:val="0"/>
          <w:sz w:val="24"/>
          <w:szCs w:val="24"/>
          <w:lang w:eastAsia="et-EE"/>
          <w14:ligatures w14:val="none"/>
        </w:rPr>
        <w:t>p</w:t>
      </w:r>
      <w:r w:rsidR="008E3B39" w:rsidRPr="001040E7">
        <w:rPr>
          <w:rFonts w:ascii="Times New Roman" w:eastAsia="Times New Roman" w:hAnsi="Times New Roman" w:cs="Times New Roman"/>
          <w:kern w:val="0"/>
          <w:sz w:val="24"/>
          <w:szCs w:val="24"/>
          <w:lang w:eastAsia="et-EE"/>
          <w14:ligatures w14:val="none"/>
        </w:rPr>
        <w:t>aragrahvi 38 lõikes</w:t>
      </w:r>
      <w:r w:rsidR="003364B1" w:rsidRPr="00091731">
        <w:rPr>
          <w:rFonts w:ascii="Times New Roman" w:eastAsia="Times New Roman" w:hAnsi="Times New Roman" w:cs="Times New Roman"/>
          <w:kern w:val="0"/>
          <w:sz w:val="24"/>
          <w:szCs w:val="24"/>
          <w:lang w:eastAsia="et-EE"/>
          <w14:ligatures w14:val="none"/>
        </w:rPr>
        <w:t>t</w:t>
      </w:r>
      <w:r w:rsidR="008E3B39" w:rsidRPr="001040E7">
        <w:rPr>
          <w:rFonts w:ascii="Times New Roman" w:eastAsia="Times New Roman" w:hAnsi="Times New Roman" w:cs="Times New Roman"/>
          <w:kern w:val="0"/>
          <w:sz w:val="24"/>
          <w:szCs w:val="24"/>
          <w:lang w:eastAsia="et-EE"/>
          <w14:ligatures w14:val="none"/>
        </w:rPr>
        <w:t xml:space="preserve"> 1 </w:t>
      </w:r>
      <w:r w:rsidR="003364B1" w:rsidRPr="00091731">
        <w:rPr>
          <w:rFonts w:ascii="Times New Roman" w:eastAsia="Times New Roman" w:hAnsi="Times New Roman" w:cs="Times New Roman"/>
          <w:kern w:val="0"/>
          <w:sz w:val="24"/>
          <w:szCs w:val="24"/>
          <w:lang w:eastAsia="et-EE"/>
          <w14:ligatures w14:val="none"/>
        </w:rPr>
        <w:t>jäetakse välja tekstiosa „ja komisjoni rakendusmäärusest (EL) nr 404/2011“</w:t>
      </w:r>
      <w:r w:rsidR="003364B1" w:rsidRPr="001040E7">
        <w:rPr>
          <w:rFonts w:ascii="Times New Roman" w:eastAsia="Times New Roman" w:hAnsi="Times New Roman" w:cs="Times New Roman"/>
          <w:kern w:val="0"/>
          <w:sz w:val="24"/>
          <w:szCs w:val="24"/>
          <w:lang w:eastAsia="et-EE"/>
          <w14:ligatures w14:val="none"/>
        </w:rPr>
        <w:t>;</w:t>
      </w:r>
    </w:p>
    <w:p w14:paraId="416EA2C6" w14:textId="1919C56F" w:rsidR="00D75A7C" w:rsidRPr="001040E7" w:rsidRDefault="00D75A7C"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2C21888A" w14:textId="609D0AD8" w:rsidR="00151B11" w:rsidRPr="001040E7" w:rsidRDefault="00D75A7C"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1</w:t>
      </w:r>
      <w:r w:rsidR="006A4DD0" w:rsidRPr="001040E7">
        <w:rPr>
          <w:rFonts w:ascii="Times New Roman" w:eastAsia="Times New Roman" w:hAnsi="Times New Roman" w:cs="Times New Roman"/>
          <w:kern w:val="0"/>
          <w:sz w:val="24"/>
          <w:szCs w:val="24"/>
          <w:lang w:eastAsia="et-EE"/>
          <w14:ligatures w14:val="none"/>
        </w:rPr>
        <w:t>5</w:t>
      </w:r>
      <w:r w:rsidRPr="001040E7">
        <w:rPr>
          <w:rFonts w:ascii="Times New Roman" w:eastAsia="Times New Roman" w:hAnsi="Times New Roman" w:cs="Times New Roman"/>
          <w:kern w:val="0"/>
          <w:sz w:val="24"/>
          <w:szCs w:val="24"/>
          <w:lang w:eastAsia="et-EE"/>
          <w14:ligatures w14:val="none"/>
        </w:rPr>
        <w:t>)</w:t>
      </w:r>
      <w:r w:rsidR="00DD4CA3"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Pr="001040E7">
        <w:rPr>
          <w:rFonts w:ascii="Times New Roman" w:eastAsia="Times New Roman" w:hAnsi="Times New Roman" w:cs="Times New Roman"/>
          <w:kern w:val="0"/>
          <w:sz w:val="24"/>
          <w:szCs w:val="24"/>
          <w:lang w:eastAsia="et-EE"/>
          <w14:ligatures w14:val="none"/>
        </w:rPr>
        <w:t xml:space="preserve">aragrahvi 38 </w:t>
      </w:r>
      <w:r w:rsidR="00DD4CA3" w:rsidRPr="001040E7">
        <w:rPr>
          <w:rFonts w:ascii="Times New Roman" w:eastAsia="Times New Roman" w:hAnsi="Times New Roman" w:cs="Times New Roman"/>
          <w:kern w:val="0"/>
          <w:sz w:val="24"/>
          <w:szCs w:val="24"/>
          <w:lang w:eastAsia="et-EE"/>
          <w14:ligatures w14:val="none"/>
        </w:rPr>
        <w:t>lõike</w:t>
      </w:r>
      <w:r w:rsidR="008741F1" w:rsidRPr="001040E7">
        <w:rPr>
          <w:rFonts w:ascii="Times New Roman" w:eastAsia="Times New Roman" w:hAnsi="Times New Roman" w:cs="Times New Roman"/>
          <w:kern w:val="0"/>
          <w:sz w:val="24"/>
          <w:szCs w:val="24"/>
          <w:lang w:eastAsia="et-EE"/>
          <w14:ligatures w14:val="none"/>
        </w:rPr>
        <w:t>d</w:t>
      </w:r>
      <w:r w:rsidR="00CC5390" w:rsidRPr="001040E7">
        <w:rPr>
          <w:rFonts w:ascii="Times New Roman" w:eastAsia="Times New Roman" w:hAnsi="Times New Roman" w:cs="Times New Roman"/>
          <w:kern w:val="0"/>
          <w:sz w:val="24"/>
          <w:szCs w:val="24"/>
          <w:lang w:eastAsia="et-EE"/>
          <w14:ligatures w14:val="none"/>
        </w:rPr>
        <w:t xml:space="preserve"> 3 </w:t>
      </w:r>
      <w:r w:rsidR="008741F1" w:rsidRPr="001040E7">
        <w:rPr>
          <w:rFonts w:ascii="Times New Roman" w:eastAsia="Times New Roman" w:hAnsi="Times New Roman" w:cs="Times New Roman"/>
          <w:kern w:val="0"/>
          <w:sz w:val="24"/>
          <w:szCs w:val="24"/>
          <w:lang w:eastAsia="et-EE"/>
          <w14:ligatures w14:val="none"/>
        </w:rPr>
        <w:t>j</w:t>
      </w:r>
      <w:commentRangeStart w:id="23"/>
      <w:r w:rsidR="008741F1" w:rsidRPr="001040E7">
        <w:rPr>
          <w:rFonts w:ascii="Times New Roman" w:eastAsia="Times New Roman" w:hAnsi="Times New Roman" w:cs="Times New Roman"/>
          <w:kern w:val="0"/>
          <w:sz w:val="24"/>
          <w:szCs w:val="24"/>
          <w:lang w:eastAsia="et-EE"/>
          <w14:ligatures w14:val="none"/>
        </w:rPr>
        <w:t xml:space="preserve">a 5 </w:t>
      </w:r>
      <w:r w:rsidR="00CC5390" w:rsidRPr="001040E7">
        <w:rPr>
          <w:rFonts w:ascii="Times New Roman" w:eastAsia="Times New Roman" w:hAnsi="Times New Roman" w:cs="Times New Roman"/>
          <w:kern w:val="0"/>
          <w:sz w:val="24"/>
          <w:szCs w:val="24"/>
          <w:lang w:eastAsia="et-EE"/>
          <w14:ligatures w14:val="none"/>
        </w:rPr>
        <w:t>tunnistatakse</w:t>
      </w:r>
      <w:commentRangeEnd w:id="23"/>
      <w:r>
        <w:commentReference w:id="23"/>
      </w:r>
      <w:r w:rsidR="00CC5390" w:rsidRPr="001040E7">
        <w:rPr>
          <w:rFonts w:ascii="Times New Roman" w:eastAsia="Times New Roman" w:hAnsi="Times New Roman" w:cs="Times New Roman"/>
          <w:kern w:val="0"/>
          <w:sz w:val="24"/>
          <w:szCs w:val="24"/>
          <w:lang w:eastAsia="et-EE"/>
          <w14:ligatures w14:val="none"/>
        </w:rPr>
        <w:t xml:space="preserve"> kehtetuks;</w:t>
      </w:r>
    </w:p>
    <w:p w14:paraId="18FB07D2" w14:textId="77777777" w:rsidR="00151B11" w:rsidRPr="001040E7" w:rsidRDefault="00151B1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15BA3D50" w14:textId="73FD696D" w:rsidR="00CC5390" w:rsidRPr="001040E7" w:rsidRDefault="00D0722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1</w:t>
      </w:r>
      <w:r w:rsidR="006A4DD0" w:rsidRPr="001040E7">
        <w:rPr>
          <w:rFonts w:ascii="Times New Roman" w:eastAsia="Times New Roman" w:hAnsi="Times New Roman" w:cs="Times New Roman"/>
          <w:kern w:val="0"/>
          <w:sz w:val="24"/>
          <w:szCs w:val="24"/>
          <w:lang w:eastAsia="et-EE"/>
          <w14:ligatures w14:val="none"/>
        </w:rPr>
        <w:t>6</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CC2B20" w:rsidRPr="001040E7">
        <w:rPr>
          <w:rFonts w:ascii="Times New Roman" w:eastAsia="Times New Roman" w:hAnsi="Times New Roman" w:cs="Times New Roman"/>
          <w:kern w:val="0"/>
          <w:sz w:val="24"/>
          <w:szCs w:val="24"/>
          <w:lang w:eastAsia="et-EE"/>
          <w14:ligatures w14:val="none"/>
        </w:rPr>
        <w:t>i</w:t>
      </w:r>
      <w:r w:rsidR="00CC5390" w:rsidRPr="001040E7">
        <w:rPr>
          <w:rFonts w:ascii="Times New Roman" w:eastAsia="Times New Roman" w:hAnsi="Times New Roman" w:cs="Times New Roman"/>
          <w:kern w:val="0"/>
          <w:sz w:val="24"/>
          <w:szCs w:val="24"/>
          <w:lang w:eastAsia="et-EE"/>
          <w14:ligatures w14:val="none"/>
        </w:rPr>
        <w:t xml:space="preserve"> 38 lõi</w:t>
      </w:r>
      <w:r w:rsidR="00CC2B20" w:rsidRPr="001040E7">
        <w:rPr>
          <w:rFonts w:ascii="Times New Roman" w:eastAsia="Times New Roman" w:hAnsi="Times New Roman" w:cs="Times New Roman"/>
          <w:kern w:val="0"/>
          <w:sz w:val="24"/>
          <w:szCs w:val="24"/>
          <w:lang w:eastAsia="et-EE"/>
          <w14:ligatures w14:val="none"/>
        </w:rPr>
        <w:t>ge</w:t>
      </w:r>
      <w:r w:rsidR="00CC5390" w:rsidRPr="001040E7">
        <w:rPr>
          <w:rFonts w:ascii="Times New Roman" w:eastAsia="Times New Roman" w:hAnsi="Times New Roman" w:cs="Times New Roman"/>
          <w:kern w:val="0"/>
          <w:sz w:val="24"/>
          <w:szCs w:val="24"/>
          <w:lang w:eastAsia="et-EE"/>
          <w14:ligatures w14:val="none"/>
        </w:rPr>
        <w:t xml:space="preserve"> 4 muudetakse ja sõnastatakse järgmiselt:</w:t>
      </w:r>
    </w:p>
    <w:p w14:paraId="3026495D" w14:textId="1EDE40B6" w:rsidR="00CC2B20" w:rsidRPr="001040E7" w:rsidRDefault="00CC2B2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„(4) Registri volitatud töötleja tunnistab kalalaevatunnistuse kehtetuks, kui laeva ei ole kahe järjestikuse aasta jooksul kalapüügiks kasutatud või </w:t>
      </w:r>
      <w:r w:rsidR="0065386F" w:rsidRPr="001040E7">
        <w:rPr>
          <w:rFonts w:ascii="Times New Roman" w:eastAsia="Times New Roman" w:hAnsi="Times New Roman" w:cs="Times New Roman"/>
          <w:kern w:val="0"/>
          <w:sz w:val="24"/>
          <w:szCs w:val="24"/>
          <w:lang w:eastAsia="et-EE"/>
          <w14:ligatures w14:val="none"/>
        </w:rPr>
        <w:t>laev</w:t>
      </w:r>
      <w:r w:rsidRPr="001040E7">
        <w:rPr>
          <w:rFonts w:ascii="Times New Roman" w:eastAsia="Times New Roman" w:hAnsi="Times New Roman" w:cs="Times New Roman"/>
          <w:kern w:val="0"/>
          <w:sz w:val="24"/>
          <w:szCs w:val="24"/>
          <w:lang w:eastAsia="et-EE"/>
          <w14:ligatures w14:val="none"/>
        </w:rPr>
        <w:t xml:space="preserve"> on registrist kustutatud.</w:t>
      </w:r>
      <w:r w:rsidR="00D07220" w:rsidRPr="001040E7">
        <w:rPr>
          <w:rFonts w:ascii="Times New Roman" w:eastAsia="Times New Roman" w:hAnsi="Times New Roman" w:cs="Times New Roman"/>
          <w:kern w:val="0"/>
          <w:sz w:val="24"/>
          <w:szCs w:val="24"/>
          <w:lang w:eastAsia="et-EE"/>
          <w14:ligatures w14:val="none"/>
        </w:rPr>
        <w:t>“;</w:t>
      </w:r>
    </w:p>
    <w:p w14:paraId="1194AB18" w14:textId="77777777" w:rsidR="00CC2B20" w:rsidRPr="001040E7" w:rsidRDefault="00CC2B20"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4B043A4D" w14:textId="4E7241B4" w:rsidR="00CC2B20" w:rsidRPr="001040E7" w:rsidRDefault="00D0722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1</w:t>
      </w:r>
      <w:r w:rsidR="006A4DD0" w:rsidRPr="001040E7">
        <w:rPr>
          <w:rFonts w:ascii="Times New Roman" w:eastAsia="Times New Roman" w:hAnsi="Times New Roman" w:cs="Times New Roman"/>
          <w:kern w:val="0"/>
          <w:sz w:val="24"/>
          <w:szCs w:val="24"/>
          <w:lang w:eastAsia="et-EE"/>
          <w14:ligatures w14:val="none"/>
        </w:rPr>
        <w:t>7</w:t>
      </w:r>
      <w:r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CC2B20" w:rsidRPr="001040E7">
        <w:rPr>
          <w:rFonts w:ascii="Times New Roman" w:eastAsia="Times New Roman" w:hAnsi="Times New Roman" w:cs="Times New Roman"/>
          <w:kern w:val="0"/>
          <w:sz w:val="24"/>
          <w:szCs w:val="24"/>
          <w:lang w:eastAsia="et-EE"/>
          <w14:ligatures w14:val="none"/>
        </w:rPr>
        <w:t>aragrahvi 38 täiendatakse lõikega 4</w:t>
      </w:r>
      <w:r w:rsidR="00CC2B20" w:rsidRPr="001040E7">
        <w:rPr>
          <w:rFonts w:ascii="Times New Roman" w:eastAsia="Times New Roman" w:hAnsi="Times New Roman" w:cs="Times New Roman"/>
          <w:kern w:val="0"/>
          <w:sz w:val="24"/>
          <w:szCs w:val="24"/>
          <w:vertAlign w:val="superscript"/>
          <w:lang w:eastAsia="et-EE"/>
          <w14:ligatures w14:val="none"/>
        </w:rPr>
        <w:t>1</w:t>
      </w:r>
      <w:r w:rsidR="00CC2B20" w:rsidRPr="001040E7">
        <w:rPr>
          <w:rFonts w:ascii="Times New Roman" w:eastAsia="Times New Roman" w:hAnsi="Times New Roman" w:cs="Times New Roman"/>
          <w:kern w:val="0"/>
          <w:sz w:val="24"/>
          <w:szCs w:val="24"/>
          <w:lang w:eastAsia="et-EE"/>
          <w14:ligatures w14:val="none"/>
        </w:rPr>
        <w:t xml:space="preserve"> järgmises sõnastuses:</w:t>
      </w:r>
    </w:p>
    <w:p w14:paraId="135984B2" w14:textId="48220280" w:rsidR="00CC5390" w:rsidRPr="001040E7" w:rsidRDefault="00CC2B2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w:t>
      </w:r>
      <w:r w:rsidRPr="001040E7">
        <w:rPr>
          <w:rFonts w:ascii="Times New Roman" w:eastAsia="Times New Roman" w:hAnsi="Times New Roman" w:cs="Times New Roman"/>
          <w:kern w:val="0"/>
          <w:sz w:val="24"/>
          <w:szCs w:val="24"/>
          <w:vertAlign w:val="superscript"/>
          <w:lang w:eastAsia="et-EE"/>
          <w14:ligatures w14:val="none"/>
        </w:rPr>
        <w:t>1</w:t>
      </w:r>
      <w:r w:rsidRPr="001040E7">
        <w:rPr>
          <w:rFonts w:ascii="Times New Roman" w:eastAsia="Times New Roman" w:hAnsi="Times New Roman" w:cs="Times New Roman"/>
          <w:kern w:val="0"/>
          <w:sz w:val="24"/>
          <w:szCs w:val="24"/>
          <w:lang w:eastAsia="et-EE"/>
          <w14:ligatures w14:val="none"/>
        </w:rPr>
        <w:t>) Registri volitatud töötleja tunnistab kalalaevatunnistuse kehtetuks nõukogu määruse (EÜ) nr 1224/2009 artikli 92 lõike 6 kolmandas lauses sätestatud juhul.</w:t>
      </w:r>
      <w:r w:rsidR="00CC5390" w:rsidRPr="001040E7">
        <w:rPr>
          <w:rFonts w:ascii="Times New Roman" w:eastAsia="Times New Roman" w:hAnsi="Times New Roman" w:cs="Times New Roman"/>
          <w:kern w:val="0"/>
          <w:sz w:val="24"/>
          <w:szCs w:val="24"/>
          <w:lang w:eastAsia="et-EE"/>
          <w14:ligatures w14:val="none"/>
        </w:rPr>
        <w:t>“;</w:t>
      </w:r>
    </w:p>
    <w:p w14:paraId="02C00B62" w14:textId="77777777" w:rsidR="00CC5390" w:rsidRPr="001040E7" w:rsidRDefault="00CC5390"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3ADF2396" w14:textId="54870951" w:rsidR="000066C0" w:rsidRPr="001040E7" w:rsidRDefault="000066C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1</w:t>
      </w:r>
      <w:r w:rsidR="006A4DD0" w:rsidRPr="001040E7">
        <w:rPr>
          <w:rFonts w:ascii="Times New Roman" w:eastAsia="Times New Roman" w:hAnsi="Times New Roman" w:cs="Times New Roman"/>
          <w:kern w:val="0"/>
          <w:sz w:val="24"/>
          <w:szCs w:val="24"/>
          <w:lang w:eastAsia="et-EE"/>
          <w14:ligatures w14:val="none"/>
        </w:rPr>
        <w:t>8</w:t>
      </w:r>
      <w:r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Pr="001040E7">
        <w:rPr>
          <w:rFonts w:ascii="Times New Roman" w:eastAsia="Times New Roman" w:hAnsi="Times New Roman" w:cs="Times New Roman"/>
          <w:kern w:val="0"/>
          <w:sz w:val="24"/>
          <w:szCs w:val="24"/>
          <w:lang w:eastAsia="et-EE"/>
          <w14:ligatures w14:val="none"/>
        </w:rPr>
        <w:t>aragrahv</w:t>
      </w:r>
      <w:r w:rsidR="00622721" w:rsidRPr="001040E7">
        <w:rPr>
          <w:rFonts w:ascii="Times New Roman" w:eastAsia="Times New Roman" w:hAnsi="Times New Roman" w:cs="Times New Roman"/>
          <w:kern w:val="0"/>
          <w:sz w:val="24"/>
          <w:szCs w:val="24"/>
          <w:lang w:eastAsia="et-EE"/>
          <w14:ligatures w14:val="none"/>
        </w:rPr>
        <w:t>i</w:t>
      </w:r>
      <w:r w:rsidRPr="001040E7">
        <w:rPr>
          <w:rFonts w:ascii="Times New Roman" w:eastAsia="Times New Roman" w:hAnsi="Times New Roman" w:cs="Times New Roman"/>
          <w:kern w:val="0"/>
          <w:sz w:val="24"/>
          <w:szCs w:val="24"/>
          <w:lang w:eastAsia="et-EE"/>
          <w14:ligatures w14:val="none"/>
        </w:rPr>
        <w:t xml:space="preserve"> 38 lõige 6 muudetakse ja sõnastatakse järgmiselt:</w:t>
      </w:r>
    </w:p>
    <w:p w14:paraId="1D650770" w14:textId="336A2475" w:rsidR="000066C0" w:rsidRPr="001040E7" w:rsidRDefault="000066C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„(6) Registri volitatud töötleja peatab kalalaevatunnistuse kehtivuse, kui laeva ei ole ühe aasta jooksul kalapüügiks kasutatud.“;</w:t>
      </w:r>
    </w:p>
    <w:p w14:paraId="47DB1447" w14:textId="77777777" w:rsidR="000066C0" w:rsidRPr="001040E7" w:rsidRDefault="000066C0"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018F91B8" w14:textId="7DBEF3CF" w:rsidR="000066C0" w:rsidRPr="001040E7" w:rsidRDefault="00A41AA9"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1</w:t>
      </w:r>
      <w:r w:rsidR="006A4DD0" w:rsidRPr="001040E7">
        <w:rPr>
          <w:rFonts w:ascii="Times New Roman" w:eastAsia="Times New Roman" w:hAnsi="Times New Roman" w:cs="Times New Roman"/>
          <w:kern w:val="0"/>
          <w:sz w:val="24"/>
          <w:szCs w:val="24"/>
          <w:lang w:eastAsia="et-EE"/>
          <w14:ligatures w14:val="none"/>
        </w:rPr>
        <w:t>9</w:t>
      </w:r>
      <w:r w:rsidR="000066C0"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0066C0" w:rsidRPr="001040E7">
        <w:rPr>
          <w:rFonts w:ascii="Times New Roman" w:eastAsia="Times New Roman" w:hAnsi="Times New Roman" w:cs="Times New Roman"/>
          <w:kern w:val="0"/>
          <w:sz w:val="24"/>
          <w:szCs w:val="24"/>
          <w:lang w:eastAsia="et-EE"/>
          <w14:ligatures w14:val="none"/>
        </w:rPr>
        <w:t>aragrahvi 38 täiendatakse lõikega 6</w:t>
      </w:r>
      <w:r w:rsidR="000066C0" w:rsidRPr="001040E7">
        <w:rPr>
          <w:rFonts w:ascii="Times New Roman" w:eastAsia="Times New Roman" w:hAnsi="Times New Roman" w:cs="Times New Roman"/>
          <w:kern w:val="0"/>
          <w:sz w:val="24"/>
          <w:szCs w:val="24"/>
          <w:vertAlign w:val="superscript"/>
          <w:lang w:eastAsia="et-EE"/>
          <w14:ligatures w14:val="none"/>
        </w:rPr>
        <w:t>1</w:t>
      </w:r>
      <w:r w:rsidR="000066C0" w:rsidRPr="001040E7">
        <w:rPr>
          <w:rFonts w:ascii="Times New Roman" w:eastAsia="Times New Roman" w:hAnsi="Times New Roman" w:cs="Times New Roman"/>
          <w:kern w:val="0"/>
          <w:sz w:val="24"/>
          <w:szCs w:val="24"/>
          <w:lang w:eastAsia="et-EE"/>
          <w14:ligatures w14:val="none"/>
        </w:rPr>
        <w:t xml:space="preserve"> järgmises sõnastuses:</w:t>
      </w:r>
    </w:p>
    <w:p w14:paraId="707226FC" w14:textId="24B43D5A" w:rsidR="000066C0" w:rsidRPr="001040E7" w:rsidRDefault="000066C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„(6</w:t>
      </w:r>
      <w:r w:rsidRPr="001040E7">
        <w:rPr>
          <w:rFonts w:ascii="Times New Roman" w:eastAsia="Times New Roman" w:hAnsi="Times New Roman" w:cs="Times New Roman"/>
          <w:kern w:val="0"/>
          <w:sz w:val="24"/>
          <w:szCs w:val="24"/>
          <w:vertAlign w:val="superscript"/>
          <w:lang w:eastAsia="et-EE"/>
          <w14:ligatures w14:val="none"/>
        </w:rPr>
        <w:t>1</w:t>
      </w:r>
      <w:r w:rsidRPr="001040E7">
        <w:rPr>
          <w:rFonts w:ascii="Times New Roman" w:eastAsia="Times New Roman" w:hAnsi="Times New Roman" w:cs="Times New Roman"/>
          <w:kern w:val="0"/>
          <w:sz w:val="24"/>
          <w:szCs w:val="24"/>
          <w:lang w:eastAsia="et-EE"/>
          <w14:ligatures w14:val="none"/>
        </w:rPr>
        <w:t>) Registri volitatud töötleja peatab kalalaevatunnistuse kehtivuse nõukogu määruse (EÜ) nr 1224/2009 artikli 92 lõikes 6 sätestatud alusel ja korras.“;</w:t>
      </w:r>
    </w:p>
    <w:p w14:paraId="3ABC1879" w14:textId="77777777" w:rsidR="00354485" w:rsidRPr="001040E7" w:rsidRDefault="00354485"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56660CAE" w14:textId="512E7E1D" w:rsidR="00354485"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20</w:t>
      </w:r>
      <w:r w:rsidR="00354485"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354485" w:rsidRPr="001040E7">
        <w:rPr>
          <w:rFonts w:ascii="Times New Roman" w:eastAsia="Times New Roman" w:hAnsi="Times New Roman" w:cs="Times New Roman"/>
          <w:kern w:val="0"/>
          <w:sz w:val="24"/>
          <w:szCs w:val="24"/>
          <w:lang w:eastAsia="et-EE"/>
          <w14:ligatures w14:val="none"/>
        </w:rPr>
        <w:t>aragrahvi 38 lõige 7 tunnistatakse kehtetuks;</w:t>
      </w:r>
    </w:p>
    <w:p w14:paraId="027837C9" w14:textId="77777777" w:rsidR="008741F1" w:rsidRPr="001040E7" w:rsidRDefault="008741F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131BE778" w14:textId="1753DC4A" w:rsidR="00553FF0"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21</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6804F5" w:rsidRPr="001040E7">
        <w:rPr>
          <w:rFonts w:ascii="Times New Roman" w:eastAsia="Times New Roman" w:hAnsi="Times New Roman" w:cs="Times New Roman"/>
          <w:kern w:val="0"/>
          <w:sz w:val="24"/>
          <w:szCs w:val="24"/>
          <w:lang w:eastAsia="et-EE"/>
          <w14:ligatures w14:val="none"/>
        </w:rPr>
        <w:t>i</w:t>
      </w:r>
      <w:r w:rsidR="008741F1" w:rsidRPr="001040E7">
        <w:rPr>
          <w:rFonts w:ascii="Times New Roman" w:eastAsia="Times New Roman" w:hAnsi="Times New Roman" w:cs="Times New Roman"/>
          <w:kern w:val="0"/>
          <w:sz w:val="24"/>
          <w:szCs w:val="24"/>
          <w:lang w:eastAsia="et-EE"/>
          <w14:ligatures w14:val="none"/>
        </w:rPr>
        <w:t xml:space="preserve"> 38 lõi</w:t>
      </w:r>
      <w:r w:rsidR="006804F5" w:rsidRPr="001040E7">
        <w:rPr>
          <w:rFonts w:ascii="Times New Roman" w:eastAsia="Times New Roman" w:hAnsi="Times New Roman" w:cs="Times New Roman"/>
          <w:kern w:val="0"/>
          <w:sz w:val="24"/>
          <w:szCs w:val="24"/>
          <w:lang w:eastAsia="et-EE"/>
          <w14:ligatures w14:val="none"/>
        </w:rPr>
        <w:t>ge</w:t>
      </w:r>
      <w:r w:rsidR="008741F1" w:rsidRPr="001040E7">
        <w:rPr>
          <w:rFonts w:ascii="Times New Roman" w:eastAsia="Times New Roman" w:hAnsi="Times New Roman" w:cs="Times New Roman"/>
          <w:kern w:val="0"/>
          <w:sz w:val="24"/>
          <w:szCs w:val="24"/>
          <w:lang w:eastAsia="et-EE"/>
          <w14:ligatures w14:val="none"/>
        </w:rPr>
        <w:t xml:space="preserve"> 8</w:t>
      </w:r>
      <w:r w:rsidR="006804F5" w:rsidRPr="001040E7">
        <w:rPr>
          <w:rFonts w:ascii="Times New Roman" w:eastAsia="Times New Roman" w:hAnsi="Times New Roman" w:cs="Times New Roman"/>
          <w:kern w:val="0"/>
          <w:sz w:val="24"/>
          <w:szCs w:val="24"/>
          <w:lang w:eastAsia="et-EE"/>
          <w14:ligatures w14:val="none"/>
        </w:rPr>
        <w:t xml:space="preserve"> muudetakse ja sõnastatakse järg</w:t>
      </w:r>
      <w:r w:rsidR="0012505D" w:rsidRPr="001040E7">
        <w:rPr>
          <w:rFonts w:ascii="Times New Roman" w:eastAsia="Times New Roman" w:hAnsi="Times New Roman" w:cs="Times New Roman"/>
          <w:kern w:val="0"/>
          <w:sz w:val="24"/>
          <w:szCs w:val="24"/>
          <w:lang w:eastAsia="et-EE"/>
          <w14:ligatures w14:val="none"/>
        </w:rPr>
        <w:t>miselt</w:t>
      </w:r>
      <w:r w:rsidR="006804F5" w:rsidRPr="001040E7">
        <w:rPr>
          <w:rFonts w:ascii="Times New Roman" w:eastAsia="Times New Roman" w:hAnsi="Times New Roman" w:cs="Times New Roman"/>
          <w:kern w:val="0"/>
          <w:sz w:val="24"/>
          <w:szCs w:val="24"/>
          <w:lang w:eastAsia="et-EE"/>
          <w14:ligatures w14:val="none"/>
        </w:rPr>
        <w:t>:</w:t>
      </w:r>
    </w:p>
    <w:p w14:paraId="521533E7" w14:textId="5ADBE3A0" w:rsidR="007E51CB" w:rsidRPr="001040E7" w:rsidRDefault="006804F5"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w:t>
      </w:r>
      <w:r w:rsidR="00947C38" w:rsidRPr="001040E7">
        <w:rPr>
          <w:rFonts w:ascii="Times New Roman" w:eastAsia="Times New Roman" w:hAnsi="Times New Roman" w:cs="Times New Roman"/>
          <w:kern w:val="0"/>
          <w:sz w:val="24"/>
          <w:szCs w:val="24"/>
          <w:lang w:eastAsia="et-EE"/>
          <w14:ligatures w14:val="none"/>
        </w:rPr>
        <w:t>(8)</w:t>
      </w:r>
      <w:r w:rsidR="0098122C" w:rsidRPr="001040E7">
        <w:rPr>
          <w:rFonts w:ascii="Times New Roman" w:eastAsia="Times New Roman" w:hAnsi="Times New Roman" w:cs="Times New Roman"/>
          <w:kern w:val="0"/>
          <w:sz w:val="24"/>
          <w:szCs w:val="24"/>
          <w:lang w:eastAsia="et-EE"/>
          <w14:ligatures w14:val="none"/>
        </w:rPr>
        <w:t xml:space="preserve"> Kalalaevatunnistus</w:t>
      </w:r>
      <w:r w:rsidR="002460A1">
        <w:rPr>
          <w:rFonts w:ascii="Times New Roman" w:eastAsia="Times New Roman" w:hAnsi="Times New Roman" w:cs="Times New Roman"/>
          <w:kern w:val="0"/>
          <w:sz w:val="24"/>
          <w:szCs w:val="24"/>
          <w:lang w:eastAsia="et-EE"/>
          <w14:ligatures w14:val="none"/>
        </w:rPr>
        <w:t xml:space="preserve">, mille kehtivus on </w:t>
      </w:r>
      <w:r w:rsidR="0098122C" w:rsidRPr="001040E7">
        <w:rPr>
          <w:rFonts w:ascii="Times New Roman" w:eastAsia="Times New Roman" w:hAnsi="Times New Roman" w:cs="Times New Roman"/>
          <w:kern w:val="0"/>
          <w:sz w:val="24"/>
          <w:szCs w:val="24"/>
          <w:lang w:eastAsia="et-EE"/>
          <w14:ligatures w14:val="none"/>
        </w:rPr>
        <w:t xml:space="preserve">käesoleva paragrahvi lõikes 6 sätestatud juhul </w:t>
      </w:r>
      <w:r w:rsidR="00C26B3E">
        <w:rPr>
          <w:rFonts w:ascii="Times New Roman" w:eastAsia="Times New Roman" w:hAnsi="Times New Roman" w:cs="Times New Roman"/>
          <w:kern w:val="0"/>
          <w:sz w:val="24"/>
          <w:szCs w:val="24"/>
          <w:lang w:eastAsia="et-EE"/>
          <w14:ligatures w14:val="none"/>
        </w:rPr>
        <w:t xml:space="preserve">peatatud, </w:t>
      </w:r>
      <w:r w:rsidR="0098122C" w:rsidRPr="001040E7">
        <w:rPr>
          <w:rFonts w:ascii="Times New Roman" w:eastAsia="Times New Roman" w:hAnsi="Times New Roman" w:cs="Times New Roman"/>
          <w:kern w:val="0"/>
          <w:sz w:val="24"/>
          <w:szCs w:val="24"/>
          <w:lang w:eastAsia="et-EE"/>
          <w14:ligatures w14:val="none"/>
        </w:rPr>
        <w:t xml:space="preserve">hakkab </w:t>
      </w:r>
      <w:del w:id="24" w:author="Kärt Voor - JUSTDIGI" w:date="2025-09-25T12:38:00Z">
        <w:r w:rsidRPr="0C9CC0C1" w:rsidDel="0098122C">
          <w:rPr>
            <w:rFonts w:ascii="Times New Roman" w:eastAsia="Times New Roman" w:hAnsi="Times New Roman" w:cs="Times New Roman"/>
            <w:sz w:val="24"/>
            <w:szCs w:val="24"/>
            <w:lang w:eastAsia="et-EE"/>
          </w:rPr>
          <w:delText xml:space="preserve">jälle </w:delText>
        </w:r>
      </w:del>
      <w:r w:rsidR="0098122C" w:rsidRPr="001040E7">
        <w:rPr>
          <w:rFonts w:ascii="Times New Roman" w:eastAsia="Times New Roman" w:hAnsi="Times New Roman" w:cs="Times New Roman"/>
          <w:kern w:val="0"/>
          <w:sz w:val="24"/>
          <w:szCs w:val="24"/>
          <w:lang w:eastAsia="et-EE"/>
          <w14:ligatures w14:val="none"/>
        </w:rPr>
        <w:t>kehtima, kui kalalaevale kalapüügiloa saamise taotlus esitatakse uuesti.</w:t>
      </w:r>
      <w:r w:rsidR="000A4BE9" w:rsidRPr="001040E7">
        <w:rPr>
          <w:rFonts w:ascii="Times New Roman" w:eastAsia="Times New Roman" w:hAnsi="Times New Roman" w:cs="Times New Roman"/>
          <w:kern w:val="0"/>
          <w:sz w:val="24"/>
          <w:szCs w:val="24"/>
          <w:lang w:eastAsia="et-EE"/>
          <w14:ligatures w14:val="none"/>
        </w:rPr>
        <w:t>“;</w:t>
      </w:r>
    </w:p>
    <w:p w14:paraId="49EDF5EF" w14:textId="77777777" w:rsidR="00533CDC" w:rsidRPr="001040E7" w:rsidRDefault="00533CDC"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49DBE3F6" w14:textId="6C9F9252" w:rsidR="00EB2CB6"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lastRenderedPageBreak/>
        <w:t>22</w:t>
      </w:r>
      <w:r w:rsidR="006061DE" w:rsidRPr="001040E7">
        <w:rPr>
          <w:rFonts w:ascii="Times New Roman" w:eastAsia="Times New Roman" w:hAnsi="Times New Roman" w:cs="Times New Roman"/>
          <w:kern w:val="0"/>
          <w:sz w:val="24"/>
          <w:szCs w:val="24"/>
          <w:lang w:eastAsia="et-EE"/>
          <w14:ligatures w14:val="none"/>
        </w:rPr>
        <w:t>) p</w:t>
      </w:r>
      <w:r w:rsidR="00533CDC" w:rsidRPr="001040E7">
        <w:rPr>
          <w:rFonts w:ascii="Times New Roman" w:eastAsia="Times New Roman" w:hAnsi="Times New Roman" w:cs="Times New Roman"/>
          <w:kern w:val="0"/>
          <w:sz w:val="24"/>
          <w:szCs w:val="24"/>
          <w:lang w:eastAsia="et-EE"/>
          <w14:ligatures w14:val="none"/>
        </w:rPr>
        <w:t>aragrahv</w:t>
      </w:r>
      <w:r w:rsidR="0012505D" w:rsidRPr="001040E7">
        <w:rPr>
          <w:rFonts w:ascii="Times New Roman" w:eastAsia="Times New Roman" w:hAnsi="Times New Roman" w:cs="Times New Roman"/>
          <w:kern w:val="0"/>
          <w:sz w:val="24"/>
          <w:szCs w:val="24"/>
          <w:lang w:eastAsia="et-EE"/>
          <w14:ligatures w14:val="none"/>
        </w:rPr>
        <w:t>i</w:t>
      </w:r>
      <w:r w:rsidR="00533CDC" w:rsidRPr="001040E7">
        <w:rPr>
          <w:rFonts w:ascii="Times New Roman" w:eastAsia="Times New Roman" w:hAnsi="Times New Roman" w:cs="Times New Roman"/>
          <w:kern w:val="0"/>
          <w:sz w:val="24"/>
          <w:szCs w:val="24"/>
          <w:lang w:eastAsia="et-EE"/>
          <w14:ligatures w14:val="none"/>
        </w:rPr>
        <w:t xml:space="preserve"> </w:t>
      </w:r>
      <w:r w:rsidR="00135B3D" w:rsidRPr="001040E7">
        <w:rPr>
          <w:rFonts w:ascii="Times New Roman" w:eastAsia="Times New Roman" w:hAnsi="Times New Roman" w:cs="Times New Roman"/>
          <w:kern w:val="0"/>
          <w:sz w:val="24"/>
          <w:szCs w:val="24"/>
          <w:lang w:eastAsia="et-EE"/>
          <w14:ligatures w14:val="none"/>
        </w:rPr>
        <w:t>3</w:t>
      </w:r>
      <w:r w:rsidR="00533CDC" w:rsidRPr="001040E7">
        <w:rPr>
          <w:rFonts w:ascii="Times New Roman" w:eastAsia="Times New Roman" w:hAnsi="Times New Roman" w:cs="Times New Roman"/>
          <w:kern w:val="0"/>
          <w:sz w:val="24"/>
          <w:szCs w:val="24"/>
          <w:lang w:eastAsia="et-EE"/>
          <w14:ligatures w14:val="none"/>
        </w:rPr>
        <w:t>9 lõike 4 teises lauses asendatakse sõnad „kahe nädala“ sõnadega „viie tööpäeva“;</w:t>
      </w:r>
    </w:p>
    <w:p w14:paraId="0E1F9356" w14:textId="77777777" w:rsidR="008741F1" w:rsidRPr="001040E7" w:rsidRDefault="008741F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552124FB" w14:textId="606F3280" w:rsidR="00352AA3" w:rsidRPr="001040E7" w:rsidRDefault="000209B8"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lang w:eastAsia="et-EE"/>
          <w14:ligatures w14:val="none"/>
        </w:rPr>
        <w:t>2</w:t>
      </w:r>
      <w:r w:rsidR="006A4DD0" w:rsidRPr="001040E7">
        <w:rPr>
          <w:rFonts w:ascii="Times New Roman" w:eastAsia="Times New Roman" w:hAnsi="Times New Roman" w:cs="Times New Roman"/>
          <w:kern w:val="0"/>
          <w:sz w:val="24"/>
          <w:szCs w:val="24"/>
          <w:lang w:eastAsia="et-EE"/>
          <w14:ligatures w14:val="none"/>
        </w:rPr>
        <w:t>3</w:t>
      </w:r>
      <w:r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9B3840" w:rsidRPr="001040E7">
        <w:rPr>
          <w:rFonts w:ascii="Times New Roman" w:eastAsia="Times New Roman" w:hAnsi="Times New Roman" w:cs="Times New Roman"/>
          <w:kern w:val="0"/>
          <w:sz w:val="24"/>
          <w:szCs w:val="24"/>
          <w:lang w:eastAsia="et-EE"/>
          <w14:ligatures w14:val="none"/>
        </w:rPr>
        <w:t>aragrahvi 41 lõiget 1</w:t>
      </w:r>
      <w:r w:rsidR="00C70BDA" w:rsidRPr="001040E7">
        <w:rPr>
          <w:rFonts w:ascii="Times New Roman" w:eastAsia="Times New Roman" w:hAnsi="Times New Roman" w:cs="Times New Roman"/>
          <w:kern w:val="0"/>
          <w:sz w:val="24"/>
          <w:szCs w:val="24"/>
          <w:lang w:eastAsia="et-EE"/>
          <w14:ligatures w14:val="none"/>
        </w:rPr>
        <w:t xml:space="preserve"> </w:t>
      </w:r>
      <w:r w:rsidR="009B3840" w:rsidRPr="001040E7">
        <w:rPr>
          <w:rFonts w:ascii="Times New Roman" w:eastAsia="Times New Roman" w:hAnsi="Times New Roman" w:cs="Times New Roman"/>
          <w:kern w:val="0"/>
          <w:sz w:val="24"/>
          <w:szCs w:val="24"/>
          <w:bdr w:val="none" w:sz="0" w:space="0" w:color="auto" w:frame="1"/>
          <w:lang w:eastAsia="et-EE"/>
          <w14:ligatures w14:val="none"/>
        </w:rPr>
        <w:t>täiendatakse teise lausega järgmises sõnastuses:</w:t>
      </w:r>
    </w:p>
    <w:p w14:paraId="4379582B" w14:textId="45B9FF51" w:rsidR="00352AA3" w:rsidRPr="001040E7" w:rsidRDefault="009B3840"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352AA3" w:rsidRPr="001040E7">
        <w:rPr>
          <w:rFonts w:ascii="Times New Roman" w:eastAsia="Times New Roman" w:hAnsi="Times New Roman" w:cs="Times New Roman"/>
          <w:kern w:val="0"/>
          <w:sz w:val="24"/>
          <w:szCs w:val="24"/>
          <w:bdr w:val="none" w:sz="0" w:space="0" w:color="auto" w:frame="1"/>
          <w:lang w:eastAsia="et-EE"/>
          <w14:ligatures w14:val="none"/>
        </w:rPr>
        <w:t>Kaluri kalapüügiluba annab õiguse kasutada merel kalapüügiks üksnes loale kantud kalalaeva</w:t>
      </w:r>
      <w:r w:rsidR="00D91D57" w:rsidRPr="001040E7">
        <w:rPr>
          <w:rFonts w:ascii="Times New Roman" w:eastAsia="Times New Roman" w:hAnsi="Times New Roman" w:cs="Times New Roman"/>
          <w:kern w:val="0"/>
          <w:sz w:val="24"/>
          <w:szCs w:val="24"/>
          <w:bdr w:val="none" w:sz="0" w:space="0" w:color="auto" w:frame="1"/>
          <w:lang w:eastAsia="et-EE"/>
          <w14:ligatures w14:val="none"/>
        </w:rPr>
        <w:t>.</w:t>
      </w:r>
      <w:r w:rsidRPr="001040E7">
        <w:rPr>
          <w:rFonts w:ascii="Times New Roman" w:eastAsia="Times New Roman" w:hAnsi="Times New Roman" w:cs="Times New Roman"/>
          <w:kern w:val="0"/>
          <w:sz w:val="24"/>
          <w:szCs w:val="24"/>
          <w:bdr w:val="none" w:sz="0" w:space="0" w:color="auto" w:frame="1"/>
          <w:lang w:eastAsia="et-EE"/>
          <w14:ligatures w14:val="none"/>
        </w:rPr>
        <w:t>“;</w:t>
      </w:r>
    </w:p>
    <w:p w14:paraId="085EF129" w14:textId="77777777" w:rsidR="00D91D57" w:rsidRPr="001040E7" w:rsidRDefault="00D91D57"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0A8DCD4A" w14:textId="53E00861" w:rsidR="00C97890" w:rsidRPr="001040E7" w:rsidRDefault="00C97890"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2</w:t>
      </w:r>
      <w:r w:rsidR="006A4DD0" w:rsidRPr="001040E7">
        <w:rPr>
          <w:rFonts w:ascii="Times New Roman" w:eastAsia="Times New Roman" w:hAnsi="Times New Roman" w:cs="Times New Roman"/>
          <w:kern w:val="0"/>
          <w:sz w:val="24"/>
          <w:szCs w:val="24"/>
          <w:bdr w:val="none" w:sz="0" w:space="0" w:color="auto" w:frame="1"/>
          <w:lang w:eastAsia="et-EE"/>
          <w14:ligatures w14:val="none"/>
        </w:rPr>
        <w:t>4</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5033FA" w:rsidRPr="001040E7">
        <w:rPr>
          <w:rFonts w:ascii="Times New Roman" w:eastAsia="Times New Roman" w:hAnsi="Times New Roman" w:cs="Times New Roman"/>
          <w:kern w:val="0"/>
          <w:sz w:val="24"/>
          <w:szCs w:val="24"/>
          <w:bdr w:val="none" w:sz="0" w:space="0" w:color="auto" w:frame="1"/>
          <w:lang w:eastAsia="et-EE"/>
          <w14:ligatures w14:val="none"/>
        </w:rPr>
        <w:t>p</w:t>
      </w:r>
      <w:r w:rsidRPr="001040E7">
        <w:rPr>
          <w:rFonts w:ascii="Times New Roman" w:eastAsia="Times New Roman" w:hAnsi="Times New Roman" w:cs="Times New Roman"/>
          <w:kern w:val="0"/>
          <w:sz w:val="24"/>
          <w:szCs w:val="24"/>
          <w:bdr w:val="none" w:sz="0" w:space="0" w:color="auto" w:frame="1"/>
          <w:lang w:eastAsia="et-EE"/>
          <w14:ligatures w14:val="none"/>
        </w:rPr>
        <w:t>aragrahvi 41 täiendatakse lõikega 2</w:t>
      </w:r>
      <w:r w:rsidRPr="001040E7">
        <w:rPr>
          <w:rFonts w:ascii="Times New Roman" w:eastAsia="Times New Roman" w:hAnsi="Times New Roman" w:cs="Times New Roman"/>
          <w:kern w:val="0"/>
          <w:sz w:val="24"/>
          <w:szCs w:val="24"/>
          <w:bdr w:val="none" w:sz="0" w:space="0" w:color="auto" w:frame="1"/>
          <w:vertAlign w:val="superscript"/>
          <w:lang w:eastAsia="et-EE"/>
          <w14:ligatures w14:val="none"/>
        </w:rPr>
        <w:t>1</w:t>
      </w:r>
      <w:r w:rsidRPr="001040E7">
        <w:rPr>
          <w:rFonts w:ascii="Times New Roman" w:eastAsia="Times New Roman" w:hAnsi="Times New Roman" w:cs="Times New Roman"/>
          <w:kern w:val="0"/>
          <w:sz w:val="24"/>
          <w:szCs w:val="24"/>
          <w:bdr w:val="none" w:sz="0" w:space="0" w:color="auto" w:frame="1"/>
          <w:lang w:eastAsia="et-EE"/>
          <w14:ligatures w14:val="none"/>
        </w:rPr>
        <w:t xml:space="preserve"> järgmises sõnastuses:</w:t>
      </w:r>
    </w:p>
    <w:p w14:paraId="7EE0CE2B" w14:textId="40B850F5" w:rsidR="00D91D57" w:rsidRPr="001040E7" w:rsidRDefault="00C97890"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„(2</w:t>
      </w:r>
      <w:r w:rsidRPr="001040E7">
        <w:rPr>
          <w:rFonts w:ascii="Times New Roman" w:eastAsia="Times New Roman" w:hAnsi="Times New Roman" w:cs="Times New Roman"/>
          <w:kern w:val="0"/>
          <w:sz w:val="24"/>
          <w:szCs w:val="24"/>
          <w:bdr w:val="none" w:sz="0" w:space="0" w:color="auto" w:frame="1"/>
          <w:vertAlign w:val="superscript"/>
          <w:lang w:eastAsia="et-EE"/>
          <w14:ligatures w14:val="none"/>
        </w:rPr>
        <w:t>1</w:t>
      </w:r>
      <w:r w:rsidRPr="001040E7">
        <w:rPr>
          <w:rFonts w:ascii="Times New Roman" w:eastAsia="Times New Roman" w:hAnsi="Times New Roman" w:cs="Times New Roman"/>
          <w:kern w:val="0"/>
          <w:sz w:val="24"/>
          <w:szCs w:val="24"/>
          <w:bdr w:val="none" w:sz="0" w:space="0" w:color="auto" w:frame="1"/>
          <w:lang w:eastAsia="et-EE"/>
          <w14:ligatures w14:val="none"/>
        </w:rPr>
        <w:t>)</w:t>
      </w:r>
      <w:commentRangeStart w:id="25"/>
      <w:r w:rsidRPr="001040E7">
        <w:rPr>
          <w:rFonts w:ascii="Times New Roman" w:eastAsia="Times New Roman" w:hAnsi="Times New Roman" w:cs="Times New Roman"/>
          <w:kern w:val="0"/>
          <w:sz w:val="24"/>
          <w:szCs w:val="24"/>
          <w:bdr w:val="none" w:sz="0" w:space="0" w:color="auto" w:frame="1"/>
          <w:lang w:eastAsia="et-EE"/>
          <w14:ligatures w14:val="none"/>
        </w:rPr>
        <w:t xml:space="preserve"> Erandina</w:t>
      </w:r>
      <w:commentRangeEnd w:id="25"/>
      <w:r>
        <w:commentReference w:id="25"/>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1F1769" w:rsidRPr="001040E7">
        <w:rPr>
          <w:rFonts w:ascii="Times New Roman" w:eastAsia="Times New Roman" w:hAnsi="Times New Roman" w:cs="Times New Roman"/>
          <w:kern w:val="0"/>
          <w:sz w:val="24"/>
          <w:szCs w:val="24"/>
          <w:bdr w:val="none" w:sz="0" w:space="0" w:color="auto" w:frame="1"/>
          <w:lang w:eastAsia="et-EE"/>
          <w14:ligatures w14:val="none"/>
        </w:rPr>
        <w:t xml:space="preserve">käesoleva paragrahvi </w:t>
      </w:r>
      <w:r w:rsidRPr="001040E7">
        <w:rPr>
          <w:rFonts w:ascii="Times New Roman" w:eastAsia="Times New Roman" w:hAnsi="Times New Roman" w:cs="Times New Roman"/>
          <w:kern w:val="0"/>
          <w:sz w:val="24"/>
          <w:szCs w:val="24"/>
          <w:bdr w:val="none" w:sz="0" w:space="0" w:color="auto" w:frame="1"/>
          <w:lang w:eastAsia="et-EE"/>
          <w14:ligatures w14:val="none"/>
        </w:rPr>
        <w:t xml:space="preserve">lõikes 1 </w:t>
      </w:r>
      <w:r w:rsidR="003A0BD7" w:rsidRPr="001040E7">
        <w:rPr>
          <w:rFonts w:ascii="Times New Roman" w:eastAsia="Times New Roman" w:hAnsi="Times New Roman" w:cs="Times New Roman"/>
          <w:kern w:val="0"/>
          <w:sz w:val="24"/>
          <w:szCs w:val="24"/>
          <w:bdr w:val="none" w:sz="0" w:space="0" w:color="auto" w:frame="1"/>
          <w:lang w:eastAsia="et-EE"/>
          <w14:ligatures w14:val="none"/>
        </w:rPr>
        <w:t xml:space="preserve">sätestatust </w:t>
      </w:r>
      <w:r w:rsidR="003E18F6" w:rsidRPr="001040E7">
        <w:rPr>
          <w:rFonts w:ascii="Times New Roman" w:eastAsia="Times New Roman" w:hAnsi="Times New Roman" w:cs="Times New Roman"/>
          <w:kern w:val="0"/>
          <w:sz w:val="24"/>
          <w:szCs w:val="24"/>
          <w:bdr w:val="none" w:sz="0" w:space="0" w:color="auto" w:frame="1"/>
          <w:lang w:eastAsia="et-EE"/>
          <w14:ligatures w14:val="none"/>
        </w:rPr>
        <w:t xml:space="preserve">võib </w:t>
      </w:r>
      <w:r w:rsidRPr="001040E7">
        <w:rPr>
          <w:rFonts w:ascii="Times New Roman" w:eastAsia="Times New Roman" w:hAnsi="Times New Roman" w:cs="Times New Roman"/>
          <w:kern w:val="0"/>
          <w:sz w:val="24"/>
          <w:szCs w:val="24"/>
          <w:bdr w:val="none" w:sz="0" w:space="0" w:color="auto" w:frame="1"/>
          <w:lang w:eastAsia="et-EE"/>
          <w14:ligatures w14:val="none"/>
        </w:rPr>
        <w:t>merel kalapüügiks kasutada alla kümne meetri pikkust kalalaeva, mis ei ole loale kantud</w:t>
      </w:r>
      <w:r w:rsidR="00792213" w:rsidRPr="001040E7">
        <w:rPr>
          <w:rFonts w:ascii="Times New Roman" w:eastAsia="Times New Roman" w:hAnsi="Times New Roman" w:cs="Times New Roman"/>
          <w:kern w:val="0"/>
          <w:sz w:val="24"/>
          <w:szCs w:val="24"/>
          <w:bdr w:val="none" w:sz="0" w:space="0" w:color="auto" w:frame="1"/>
          <w:lang w:eastAsia="et-EE"/>
          <w14:ligatures w14:val="none"/>
        </w:rPr>
        <w:t>.</w:t>
      </w:r>
      <w:r w:rsidRPr="001040E7">
        <w:rPr>
          <w:rFonts w:ascii="Times New Roman" w:eastAsia="Times New Roman" w:hAnsi="Times New Roman" w:cs="Times New Roman"/>
          <w:kern w:val="0"/>
          <w:sz w:val="24"/>
          <w:szCs w:val="24"/>
          <w:bdr w:val="none" w:sz="0" w:space="0" w:color="auto" w:frame="1"/>
          <w:lang w:eastAsia="et-EE"/>
          <w14:ligatures w14:val="none"/>
        </w:rPr>
        <w:t>“;</w:t>
      </w:r>
    </w:p>
    <w:p w14:paraId="73AA1FED" w14:textId="77777777" w:rsidR="00181673" w:rsidRPr="001040E7" w:rsidRDefault="00181673"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16163CD7" w14:textId="600A5594" w:rsidR="00B77A35" w:rsidRPr="001040E7" w:rsidRDefault="00B77A35"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2</w:t>
      </w:r>
      <w:r w:rsidR="006A4DD0" w:rsidRPr="001040E7">
        <w:rPr>
          <w:rFonts w:ascii="Times New Roman" w:eastAsia="Times New Roman" w:hAnsi="Times New Roman" w:cs="Times New Roman"/>
          <w:kern w:val="0"/>
          <w:sz w:val="24"/>
          <w:szCs w:val="24"/>
          <w:bdr w:val="none" w:sz="0" w:space="0" w:color="auto" w:frame="1"/>
          <w:lang w:eastAsia="et-EE"/>
          <w14:ligatures w14:val="none"/>
        </w:rPr>
        <w:t>5</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Pr="001040E7">
        <w:rPr>
          <w:rFonts w:ascii="Times New Roman" w:eastAsia="Times New Roman" w:hAnsi="Times New Roman" w:cs="Times New Roman"/>
          <w:kern w:val="0"/>
          <w:sz w:val="24"/>
          <w:szCs w:val="24"/>
          <w:lang w:eastAsia="et-EE"/>
          <w14:ligatures w14:val="none"/>
        </w:rPr>
        <w:t>aragrahvi 41 lõi</w:t>
      </w:r>
      <w:r w:rsidR="00D0213B" w:rsidRPr="001040E7">
        <w:rPr>
          <w:rFonts w:ascii="Times New Roman" w:eastAsia="Times New Roman" w:hAnsi="Times New Roman" w:cs="Times New Roman"/>
          <w:kern w:val="0"/>
          <w:sz w:val="24"/>
          <w:szCs w:val="24"/>
          <w:lang w:eastAsia="et-EE"/>
          <w14:ligatures w14:val="none"/>
        </w:rPr>
        <w:t>k</w:t>
      </w:r>
      <w:r w:rsidR="003021A6" w:rsidRPr="001040E7">
        <w:rPr>
          <w:rFonts w:ascii="Times New Roman" w:eastAsia="Times New Roman" w:hAnsi="Times New Roman" w:cs="Times New Roman"/>
          <w:kern w:val="0"/>
          <w:sz w:val="24"/>
          <w:szCs w:val="24"/>
          <w:lang w:eastAsia="et-EE"/>
          <w14:ligatures w14:val="none"/>
        </w:rPr>
        <w:t>e</w:t>
      </w:r>
      <w:del w:id="26" w:author="Kärt Voor - JUSTDIGI" w:date="2025-09-25T12:56:00Z">
        <w:r w:rsidRPr="0C9CC0C1" w:rsidDel="00D0213B">
          <w:rPr>
            <w:rFonts w:ascii="Times New Roman" w:eastAsia="Times New Roman" w:hAnsi="Times New Roman" w:cs="Times New Roman"/>
            <w:sz w:val="24"/>
            <w:szCs w:val="24"/>
            <w:lang w:eastAsia="et-EE"/>
          </w:rPr>
          <w:delText>s</w:delText>
        </w:r>
      </w:del>
      <w:r w:rsidRPr="001040E7">
        <w:rPr>
          <w:rFonts w:ascii="Times New Roman" w:eastAsia="Times New Roman" w:hAnsi="Times New Roman" w:cs="Times New Roman"/>
          <w:kern w:val="0"/>
          <w:sz w:val="24"/>
          <w:szCs w:val="24"/>
          <w:lang w:eastAsia="et-EE"/>
          <w14:ligatures w14:val="none"/>
        </w:rPr>
        <w:t xml:space="preserve"> 6</w:t>
      </w:r>
      <w:ins w:id="27" w:author="Kärt Voor - JUSTDIGI" w:date="2025-09-25T12:56:00Z">
        <w:r w:rsidR="54637986" w:rsidRPr="001040E7">
          <w:rPr>
            <w:rFonts w:ascii="Times New Roman" w:eastAsia="Times New Roman" w:hAnsi="Times New Roman" w:cs="Times New Roman"/>
            <w:kern w:val="0"/>
            <w:sz w:val="24"/>
            <w:szCs w:val="24"/>
            <w:lang w:eastAsia="et-EE"/>
            <w14:ligatures w14:val="none"/>
          </w:rPr>
          <w:t xml:space="preserve"> esimeses lauses</w:t>
        </w:r>
      </w:ins>
      <w:r w:rsidRPr="001040E7">
        <w:rPr>
          <w:rFonts w:ascii="Times New Roman" w:eastAsia="Times New Roman" w:hAnsi="Times New Roman" w:cs="Times New Roman"/>
          <w:kern w:val="0"/>
          <w:sz w:val="24"/>
          <w:szCs w:val="24"/>
          <w:lang w:eastAsia="et-EE"/>
          <w14:ligatures w14:val="none"/>
        </w:rPr>
        <w:t xml:space="preserve"> </w:t>
      </w:r>
      <w:r w:rsidR="0093735B" w:rsidRPr="001040E7">
        <w:rPr>
          <w:rFonts w:ascii="Times New Roman" w:eastAsia="Times New Roman" w:hAnsi="Times New Roman" w:cs="Times New Roman"/>
          <w:kern w:val="0"/>
          <w:sz w:val="24"/>
          <w:szCs w:val="24"/>
          <w:lang w:eastAsia="et-EE"/>
          <w14:ligatures w14:val="none"/>
        </w:rPr>
        <w:t>asendatakse</w:t>
      </w:r>
      <w:r w:rsidR="003021A6" w:rsidRPr="001040E7">
        <w:rPr>
          <w:rFonts w:ascii="Times New Roman" w:eastAsia="Times New Roman" w:hAnsi="Times New Roman" w:cs="Times New Roman"/>
          <w:kern w:val="0"/>
          <w:sz w:val="24"/>
          <w:szCs w:val="24"/>
          <w:lang w:eastAsia="et-EE"/>
          <w14:ligatures w14:val="none"/>
        </w:rPr>
        <w:t xml:space="preserve"> </w:t>
      </w:r>
      <w:r w:rsidR="009E5F7C" w:rsidRPr="001040E7">
        <w:rPr>
          <w:rFonts w:ascii="Times New Roman" w:eastAsia="Times New Roman" w:hAnsi="Times New Roman" w:cs="Times New Roman"/>
          <w:kern w:val="0"/>
          <w:sz w:val="24"/>
          <w:szCs w:val="24"/>
          <w:lang w:eastAsia="et-EE"/>
          <w14:ligatures w14:val="none"/>
        </w:rPr>
        <w:t>sõnad</w:t>
      </w:r>
      <w:r w:rsidRPr="001040E7">
        <w:rPr>
          <w:rFonts w:ascii="Times New Roman" w:eastAsia="Times New Roman" w:hAnsi="Times New Roman" w:cs="Times New Roman"/>
          <w:kern w:val="0"/>
          <w:sz w:val="24"/>
          <w:szCs w:val="24"/>
          <w:lang w:eastAsia="et-EE"/>
          <w14:ligatures w14:val="none"/>
        </w:rPr>
        <w:t xml:space="preserve"> </w:t>
      </w:r>
      <w:r w:rsidR="0093735B" w:rsidRPr="001040E7">
        <w:rPr>
          <w:rFonts w:ascii="Times New Roman" w:eastAsia="Times New Roman" w:hAnsi="Times New Roman" w:cs="Times New Roman"/>
          <w:kern w:val="0"/>
          <w:sz w:val="24"/>
          <w:szCs w:val="24"/>
          <w:lang w:eastAsia="et-EE"/>
          <w14:ligatures w14:val="none"/>
        </w:rPr>
        <w:t>„kaluri teisega</w:t>
      </w:r>
      <w:r w:rsidRPr="001040E7">
        <w:rPr>
          <w:rFonts w:ascii="Times New Roman" w:eastAsia="Times New Roman" w:hAnsi="Times New Roman" w:cs="Times New Roman"/>
          <w:kern w:val="0"/>
          <w:sz w:val="24"/>
          <w:szCs w:val="24"/>
          <w:lang w:eastAsia="et-EE"/>
          <w14:ligatures w14:val="none"/>
        </w:rPr>
        <w:t xml:space="preserve">“ </w:t>
      </w:r>
      <w:r w:rsidR="009E5F7C" w:rsidRPr="001040E7">
        <w:rPr>
          <w:rFonts w:ascii="Times New Roman" w:eastAsia="Times New Roman" w:hAnsi="Times New Roman" w:cs="Times New Roman"/>
          <w:kern w:val="0"/>
          <w:sz w:val="24"/>
          <w:szCs w:val="24"/>
          <w:lang w:eastAsia="et-EE"/>
          <w14:ligatures w14:val="none"/>
        </w:rPr>
        <w:t>sõnadega</w:t>
      </w:r>
      <w:r w:rsidRPr="001040E7">
        <w:rPr>
          <w:rFonts w:ascii="Times New Roman" w:eastAsia="Times New Roman" w:hAnsi="Times New Roman" w:cs="Times New Roman"/>
          <w:kern w:val="0"/>
          <w:sz w:val="24"/>
          <w:szCs w:val="24"/>
          <w:lang w:eastAsia="et-EE"/>
          <w14:ligatures w14:val="none"/>
        </w:rPr>
        <w:t xml:space="preserve"> „</w:t>
      </w:r>
      <w:r w:rsidR="0093735B" w:rsidRPr="001040E7">
        <w:rPr>
          <w:rFonts w:ascii="Times New Roman" w:eastAsia="Times New Roman" w:hAnsi="Times New Roman" w:cs="Times New Roman"/>
          <w:kern w:val="0"/>
          <w:sz w:val="24"/>
          <w:szCs w:val="24"/>
          <w:lang w:eastAsia="et-EE"/>
          <w14:ligatures w14:val="none"/>
        </w:rPr>
        <w:t xml:space="preserve">kaluri </w:t>
      </w:r>
      <w:r w:rsidR="003021A6" w:rsidRPr="001040E7">
        <w:rPr>
          <w:rFonts w:ascii="Times New Roman" w:eastAsia="Times New Roman" w:hAnsi="Times New Roman" w:cs="Times New Roman"/>
          <w:kern w:val="0"/>
          <w:sz w:val="24"/>
          <w:szCs w:val="24"/>
          <w:lang w:eastAsia="et-EE"/>
          <w14:ligatures w14:val="none"/>
        </w:rPr>
        <w:t>või</w:t>
      </w:r>
      <w:r w:rsidRPr="001040E7">
        <w:rPr>
          <w:rFonts w:ascii="Times New Roman" w:eastAsia="Times New Roman" w:hAnsi="Times New Roman" w:cs="Times New Roman"/>
          <w:kern w:val="0"/>
          <w:sz w:val="24"/>
          <w:szCs w:val="24"/>
          <w:lang w:eastAsia="et-EE"/>
          <w14:ligatures w14:val="none"/>
        </w:rPr>
        <w:t xml:space="preserve"> kalalaeva</w:t>
      </w:r>
      <w:r w:rsidR="0093735B" w:rsidRPr="001040E7">
        <w:rPr>
          <w:rFonts w:ascii="Times New Roman" w:eastAsia="Times New Roman" w:hAnsi="Times New Roman" w:cs="Times New Roman"/>
          <w:kern w:val="0"/>
          <w:sz w:val="24"/>
          <w:szCs w:val="24"/>
          <w:lang w:eastAsia="et-EE"/>
          <w14:ligatures w14:val="none"/>
        </w:rPr>
        <w:t xml:space="preserve"> teisega</w:t>
      </w:r>
      <w:r w:rsidRPr="001040E7">
        <w:rPr>
          <w:rFonts w:ascii="Times New Roman" w:eastAsia="Times New Roman" w:hAnsi="Times New Roman" w:cs="Times New Roman"/>
          <w:kern w:val="0"/>
          <w:sz w:val="24"/>
          <w:szCs w:val="24"/>
          <w:lang w:eastAsia="et-EE"/>
          <w14:ligatures w14:val="none"/>
        </w:rPr>
        <w:t>“;</w:t>
      </w:r>
    </w:p>
    <w:p w14:paraId="3570F90F" w14:textId="77777777" w:rsidR="008741F1" w:rsidRPr="001040E7" w:rsidRDefault="008741F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5B659EEC" w14:textId="45943829" w:rsidR="00EB2CB6" w:rsidRPr="001040E7" w:rsidRDefault="006061DE"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2</w:t>
      </w:r>
      <w:r w:rsidR="006A4DD0" w:rsidRPr="001040E7">
        <w:rPr>
          <w:rFonts w:ascii="Times New Roman" w:eastAsia="Times New Roman" w:hAnsi="Times New Roman" w:cs="Times New Roman"/>
          <w:kern w:val="0"/>
          <w:sz w:val="24"/>
          <w:szCs w:val="24"/>
          <w:lang w:eastAsia="et-EE"/>
          <w14:ligatures w14:val="none"/>
        </w:rPr>
        <w:t>6</w:t>
      </w:r>
      <w:r w:rsidRPr="001040E7">
        <w:rPr>
          <w:rFonts w:ascii="Times New Roman" w:eastAsia="Times New Roman" w:hAnsi="Times New Roman" w:cs="Times New Roman"/>
          <w:kern w:val="0"/>
          <w:sz w:val="24"/>
          <w:szCs w:val="24"/>
          <w:lang w:eastAsia="et-EE"/>
          <w14:ligatures w14:val="none"/>
        </w:rPr>
        <w:t>) p</w:t>
      </w:r>
      <w:r w:rsidR="00EB2CB6" w:rsidRPr="001040E7">
        <w:rPr>
          <w:rFonts w:ascii="Times New Roman" w:eastAsia="Times New Roman" w:hAnsi="Times New Roman" w:cs="Times New Roman"/>
          <w:kern w:val="0"/>
          <w:sz w:val="24"/>
          <w:szCs w:val="24"/>
          <w:lang w:eastAsia="et-EE"/>
          <w14:ligatures w14:val="none"/>
        </w:rPr>
        <w:t>aragrahv</w:t>
      </w:r>
      <w:r w:rsidR="0012505D" w:rsidRPr="001040E7">
        <w:rPr>
          <w:rFonts w:ascii="Times New Roman" w:eastAsia="Times New Roman" w:hAnsi="Times New Roman" w:cs="Times New Roman"/>
          <w:kern w:val="0"/>
          <w:sz w:val="24"/>
          <w:szCs w:val="24"/>
          <w:lang w:eastAsia="et-EE"/>
          <w14:ligatures w14:val="none"/>
        </w:rPr>
        <w:t>i</w:t>
      </w:r>
      <w:r w:rsidR="00EB2CB6" w:rsidRPr="001040E7">
        <w:rPr>
          <w:rFonts w:ascii="Times New Roman" w:eastAsia="Times New Roman" w:hAnsi="Times New Roman" w:cs="Times New Roman"/>
          <w:kern w:val="0"/>
          <w:sz w:val="24"/>
          <w:szCs w:val="24"/>
          <w:lang w:eastAsia="et-EE"/>
          <w14:ligatures w14:val="none"/>
        </w:rPr>
        <w:t xml:space="preserve"> 42 </w:t>
      </w:r>
      <w:r w:rsidR="0045640A" w:rsidRPr="001040E7">
        <w:rPr>
          <w:rFonts w:ascii="Times New Roman" w:eastAsia="Times New Roman" w:hAnsi="Times New Roman" w:cs="Times New Roman"/>
          <w:kern w:val="0"/>
          <w:sz w:val="24"/>
          <w:szCs w:val="24"/>
          <w:lang w:eastAsia="et-EE"/>
          <w14:ligatures w14:val="none"/>
        </w:rPr>
        <w:t>lõikest 6 jäetakse välja tekstiosa „,</w:t>
      </w:r>
      <w:r w:rsidR="000446CC">
        <w:rPr>
          <w:rFonts w:ascii="Times New Roman" w:eastAsia="Times New Roman" w:hAnsi="Times New Roman" w:cs="Times New Roman"/>
          <w:kern w:val="0"/>
          <w:sz w:val="24"/>
          <w:szCs w:val="24"/>
          <w:lang w:eastAsia="et-EE"/>
          <w14:ligatures w14:val="none"/>
        </w:rPr>
        <w:t xml:space="preserve"> </w:t>
      </w:r>
      <w:r w:rsidR="0045640A" w:rsidRPr="001040E7">
        <w:rPr>
          <w:rFonts w:ascii="Times New Roman" w:eastAsia="Times New Roman" w:hAnsi="Times New Roman" w:cs="Times New Roman"/>
          <w:kern w:val="0"/>
          <w:sz w:val="24"/>
          <w:szCs w:val="24"/>
          <w:lang w:eastAsia="et-EE"/>
          <w14:ligatures w14:val="none"/>
        </w:rPr>
        <w:t>kehtivuse peatamise“;</w:t>
      </w:r>
    </w:p>
    <w:p w14:paraId="5042AAEF" w14:textId="77777777" w:rsidR="00EB2CB6" w:rsidRPr="001040E7" w:rsidRDefault="00EB2CB6"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773DAF39" w14:textId="6149F163" w:rsidR="00553FF0" w:rsidRPr="001040E7" w:rsidRDefault="000209B8"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2</w:t>
      </w:r>
      <w:r w:rsidR="006A4DD0" w:rsidRPr="001040E7">
        <w:rPr>
          <w:rFonts w:ascii="Times New Roman" w:eastAsia="Times New Roman" w:hAnsi="Times New Roman" w:cs="Times New Roman"/>
          <w:kern w:val="0"/>
          <w:sz w:val="24"/>
          <w:szCs w:val="24"/>
          <w:lang w:eastAsia="et-EE"/>
          <w14:ligatures w14:val="none"/>
        </w:rPr>
        <w:t>7</w:t>
      </w:r>
      <w:r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2F502E" w:rsidRPr="001040E7">
        <w:rPr>
          <w:rFonts w:ascii="Times New Roman" w:eastAsia="Times New Roman" w:hAnsi="Times New Roman" w:cs="Times New Roman"/>
          <w:kern w:val="0"/>
          <w:sz w:val="24"/>
          <w:szCs w:val="24"/>
          <w:lang w:eastAsia="et-EE"/>
          <w14:ligatures w14:val="none"/>
        </w:rPr>
        <w:t>i</w:t>
      </w:r>
      <w:r w:rsidR="00FB2ACA" w:rsidRPr="001040E7">
        <w:rPr>
          <w:rFonts w:ascii="Times New Roman" w:eastAsia="Times New Roman" w:hAnsi="Times New Roman" w:cs="Times New Roman"/>
          <w:kern w:val="0"/>
          <w:sz w:val="24"/>
          <w:szCs w:val="24"/>
          <w:lang w:eastAsia="et-EE"/>
          <w14:ligatures w14:val="none"/>
        </w:rPr>
        <w:t xml:space="preserve"> 43 punkti 1 </w:t>
      </w:r>
      <w:r w:rsidR="002F502E" w:rsidRPr="001040E7">
        <w:rPr>
          <w:rFonts w:ascii="Times New Roman" w:eastAsia="Times New Roman" w:hAnsi="Times New Roman" w:cs="Times New Roman"/>
          <w:kern w:val="0"/>
          <w:sz w:val="24"/>
          <w:szCs w:val="24"/>
          <w:lang w:eastAsia="et-EE"/>
          <w14:ligatures w14:val="none"/>
        </w:rPr>
        <w:t>täiendatakse</w:t>
      </w:r>
      <w:r w:rsidR="00FB2ACA" w:rsidRPr="001040E7">
        <w:rPr>
          <w:rFonts w:ascii="Times New Roman" w:eastAsia="Times New Roman" w:hAnsi="Times New Roman" w:cs="Times New Roman"/>
          <w:kern w:val="0"/>
          <w:sz w:val="24"/>
          <w:szCs w:val="24"/>
          <w:lang w:eastAsia="et-EE"/>
          <w14:ligatures w14:val="none"/>
        </w:rPr>
        <w:t xml:space="preserve"> p</w:t>
      </w:r>
      <w:r w:rsidR="002F502E" w:rsidRPr="001040E7">
        <w:rPr>
          <w:rFonts w:ascii="Times New Roman" w:eastAsia="Times New Roman" w:hAnsi="Times New Roman" w:cs="Times New Roman"/>
          <w:kern w:val="0"/>
          <w:sz w:val="24"/>
          <w:szCs w:val="24"/>
          <w:lang w:eastAsia="et-EE"/>
          <w14:ligatures w14:val="none"/>
        </w:rPr>
        <w:t>ärast</w:t>
      </w:r>
      <w:r w:rsidR="00FB2ACA" w:rsidRPr="001040E7">
        <w:rPr>
          <w:rFonts w:ascii="Times New Roman" w:eastAsia="Times New Roman" w:hAnsi="Times New Roman" w:cs="Times New Roman"/>
          <w:kern w:val="0"/>
          <w:sz w:val="24"/>
          <w:szCs w:val="24"/>
          <w:lang w:eastAsia="et-EE"/>
          <w14:ligatures w14:val="none"/>
        </w:rPr>
        <w:t xml:space="preserve"> sõna „kaluril“ sõna</w:t>
      </w:r>
      <w:r w:rsidR="002F502E" w:rsidRPr="001040E7">
        <w:rPr>
          <w:rFonts w:ascii="Times New Roman" w:eastAsia="Times New Roman" w:hAnsi="Times New Roman" w:cs="Times New Roman"/>
          <w:kern w:val="0"/>
          <w:sz w:val="24"/>
          <w:szCs w:val="24"/>
          <w:lang w:eastAsia="et-EE"/>
          <w14:ligatures w14:val="none"/>
        </w:rPr>
        <w:t>dega</w:t>
      </w:r>
      <w:r w:rsidR="00FB2ACA" w:rsidRPr="001040E7">
        <w:rPr>
          <w:rFonts w:ascii="Times New Roman" w:eastAsia="Times New Roman" w:hAnsi="Times New Roman" w:cs="Times New Roman"/>
          <w:kern w:val="0"/>
          <w:sz w:val="24"/>
          <w:szCs w:val="24"/>
          <w:lang w:eastAsia="et-EE"/>
          <w14:ligatures w14:val="none"/>
        </w:rPr>
        <w:t xml:space="preserve"> „või kaptenil“;</w:t>
      </w:r>
    </w:p>
    <w:p w14:paraId="37715C94" w14:textId="77777777" w:rsidR="00FB2ACA" w:rsidRPr="001040E7" w:rsidRDefault="00FB2ACA"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2C29B652" w14:textId="5B2965BF" w:rsidR="00FB2ACA" w:rsidRPr="001040E7" w:rsidRDefault="00571998"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2</w:t>
      </w:r>
      <w:r w:rsidR="006A4DD0" w:rsidRPr="001040E7">
        <w:rPr>
          <w:rFonts w:ascii="Times New Roman" w:eastAsia="Times New Roman" w:hAnsi="Times New Roman" w:cs="Times New Roman"/>
          <w:kern w:val="0"/>
          <w:sz w:val="24"/>
          <w:szCs w:val="24"/>
          <w:lang w:eastAsia="et-EE"/>
          <w14:ligatures w14:val="none"/>
        </w:rPr>
        <w:t>8</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FB2ACA" w:rsidRPr="001040E7">
        <w:rPr>
          <w:rFonts w:ascii="Times New Roman" w:eastAsia="Times New Roman" w:hAnsi="Times New Roman" w:cs="Times New Roman"/>
          <w:kern w:val="0"/>
          <w:sz w:val="24"/>
          <w:szCs w:val="24"/>
          <w:lang w:eastAsia="et-EE"/>
          <w14:ligatures w14:val="none"/>
        </w:rPr>
        <w:t xml:space="preserve">i 43 täiendatakse </w:t>
      </w:r>
      <w:r w:rsidR="00A33408" w:rsidRPr="001040E7">
        <w:rPr>
          <w:rFonts w:ascii="Times New Roman" w:eastAsia="Times New Roman" w:hAnsi="Times New Roman" w:cs="Times New Roman"/>
          <w:kern w:val="0"/>
          <w:sz w:val="24"/>
          <w:szCs w:val="24"/>
          <w:lang w:eastAsia="et-EE"/>
          <w14:ligatures w14:val="none"/>
        </w:rPr>
        <w:t>punktiga</w:t>
      </w:r>
      <w:r w:rsidR="00FB2ACA" w:rsidRPr="001040E7">
        <w:rPr>
          <w:rFonts w:ascii="Times New Roman" w:eastAsia="Times New Roman" w:hAnsi="Times New Roman" w:cs="Times New Roman"/>
          <w:kern w:val="0"/>
          <w:sz w:val="24"/>
          <w:szCs w:val="24"/>
          <w:lang w:eastAsia="et-EE"/>
          <w14:ligatures w14:val="none"/>
        </w:rPr>
        <w:t xml:space="preserve"> </w:t>
      </w:r>
      <w:r w:rsidR="00FB2ACA" w:rsidRPr="001040E7">
        <w:rPr>
          <w:rFonts w:ascii="Times New Roman" w:eastAsia="Times New Roman" w:hAnsi="Times New Roman" w:cs="Times New Roman"/>
          <w:kern w:val="0"/>
          <w:sz w:val="24"/>
          <w:szCs w:val="24"/>
          <w:bdr w:val="none" w:sz="0" w:space="0" w:color="auto" w:frame="1"/>
          <w:lang w:eastAsia="et-EE"/>
          <w14:ligatures w14:val="none"/>
        </w:rPr>
        <w:t>1</w:t>
      </w:r>
      <w:r w:rsidR="00FB2ACA" w:rsidRPr="001040E7">
        <w:rPr>
          <w:rFonts w:ascii="Times New Roman" w:eastAsia="Times New Roman" w:hAnsi="Times New Roman" w:cs="Times New Roman"/>
          <w:kern w:val="0"/>
          <w:sz w:val="24"/>
          <w:szCs w:val="24"/>
          <w:bdr w:val="none" w:sz="0" w:space="0" w:color="auto" w:frame="1"/>
          <w:vertAlign w:val="superscript"/>
          <w:lang w:eastAsia="et-EE"/>
          <w14:ligatures w14:val="none"/>
        </w:rPr>
        <w:t>1</w:t>
      </w:r>
      <w:r w:rsidR="00FB2ACA" w:rsidRPr="001040E7">
        <w:rPr>
          <w:rFonts w:ascii="Times New Roman" w:eastAsia="Times New Roman" w:hAnsi="Times New Roman" w:cs="Times New Roman"/>
          <w:kern w:val="0"/>
          <w:sz w:val="24"/>
          <w:szCs w:val="24"/>
          <w:lang w:eastAsia="et-EE"/>
          <w14:ligatures w14:val="none"/>
        </w:rPr>
        <w:t xml:space="preserve"> järgmises sõnastuses:</w:t>
      </w:r>
    </w:p>
    <w:p w14:paraId="5B5F0B81" w14:textId="6D29DB0F" w:rsidR="00FB2ACA" w:rsidRPr="001040E7" w:rsidRDefault="00FB2ACA"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„1</w:t>
      </w:r>
      <w:r w:rsidRPr="001040E7">
        <w:rPr>
          <w:rFonts w:ascii="Times New Roman" w:eastAsia="Times New Roman" w:hAnsi="Times New Roman" w:cs="Times New Roman"/>
          <w:kern w:val="0"/>
          <w:sz w:val="24"/>
          <w:szCs w:val="24"/>
          <w:vertAlign w:val="superscript"/>
          <w:lang w:eastAsia="et-EE"/>
          <w14:ligatures w14:val="none"/>
        </w:rPr>
        <w:t>1</w:t>
      </w:r>
      <w:r w:rsidRPr="001040E7">
        <w:rPr>
          <w:rFonts w:ascii="Times New Roman" w:eastAsia="Times New Roman" w:hAnsi="Times New Roman" w:cs="Times New Roman"/>
          <w:kern w:val="0"/>
          <w:sz w:val="24"/>
          <w:szCs w:val="24"/>
          <w:lang w:eastAsia="et-EE"/>
          <w14:ligatures w14:val="none"/>
        </w:rPr>
        <w:t xml:space="preserve">) </w:t>
      </w:r>
      <w:r w:rsidR="00F030E0" w:rsidRPr="001040E7">
        <w:rPr>
          <w:rFonts w:ascii="Times New Roman" w:eastAsia="Times New Roman" w:hAnsi="Times New Roman" w:cs="Times New Roman"/>
          <w:kern w:val="0"/>
          <w:sz w:val="24"/>
          <w:szCs w:val="24"/>
          <w:lang w:eastAsia="et-EE"/>
          <w14:ligatures w14:val="none"/>
        </w:rPr>
        <w:t xml:space="preserve">loa taotleja või </w:t>
      </w:r>
      <w:r w:rsidRPr="001040E7">
        <w:rPr>
          <w:rFonts w:ascii="Times New Roman" w:eastAsia="Times New Roman" w:hAnsi="Times New Roman" w:cs="Times New Roman"/>
          <w:kern w:val="0"/>
          <w:sz w:val="24"/>
          <w:szCs w:val="24"/>
          <w:lang w:eastAsia="et-EE"/>
          <w14:ligatures w14:val="none"/>
        </w:rPr>
        <w:t xml:space="preserve">loa taotluses nimetatud kaluri või kapteni suhtes </w:t>
      </w:r>
      <w:r w:rsidR="00C26B3E">
        <w:rPr>
          <w:rFonts w:ascii="Times New Roman" w:eastAsia="Times New Roman" w:hAnsi="Times New Roman" w:cs="Times New Roman"/>
          <w:kern w:val="0"/>
          <w:sz w:val="24"/>
          <w:szCs w:val="24"/>
          <w:lang w:eastAsia="et-EE"/>
          <w14:ligatures w14:val="none"/>
        </w:rPr>
        <w:t>kohaldatakse</w:t>
      </w:r>
      <w:r w:rsidR="00C26B3E" w:rsidRPr="001040E7">
        <w:rPr>
          <w:rFonts w:ascii="Times New Roman" w:eastAsia="Times New Roman" w:hAnsi="Times New Roman" w:cs="Times New Roman"/>
          <w:kern w:val="0"/>
          <w:sz w:val="24"/>
          <w:szCs w:val="24"/>
          <w:lang w:eastAsia="et-EE"/>
          <w14:ligatures w14:val="none"/>
        </w:rPr>
        <w:t xml:space="preserve"> </w:t>
      </w:r>
      <w:r w:rsidRPr="001040E7">
        <w:rPr>
          <w:rFonts w:ascii="Times New Roman" w:eastAsia="Times New Roman" w:hAnsi="Times New Roman" w:cs="Times New Roman"/>
          <w:kern w:val="0"/>
          <w:sz w:val="24"/>
          <w:szCs w:val="24"/>
          <w:lang w:eastAsia="et-EE"/>
          <w14:ligatures w14:val="none"/>
        </w:rPr>
        <w:t>nõukogu määruse (EÜ) 1224/2009 artikli 92 lõikes 6 sätestatud piirangu</w:t>
      </w:r>
      <w:r w:rsidR="00C26B3E">
        <w:rPr>
          <w:rFonts w:ascii="Times New Roman" w:eastAsia="Times New Roman" w:hAnsi="Times New Roman" w:cs="Times New Roman"/>
          <w:kern w:val="0"/>
          <w:sz w:val="24"/>
          <w:szCs w:val="24"/>
          <w:lang w:eastAsia="et-EE"/>
          <w14:ligatures w14:val="none"/>
        </w:rPr>
        <w:t>i</w:t>
      </w:r>
      <w:r w:rsidRPr="001040E7">
        <w:rPr>
          <w:rFonts w:ascii="Times New Roman" w:eastAsia="Times New Roman" w:hAnsi="Times New Roman" w:cs="Times New Roman"/>
          <w:kern w:val="0"/>
          <w:sz w:val="24"/>
          <w:szCs w:val="24"/>
          <w:lang w:eastAsia="et-EE"/>
          <w14:ligatures w14:val="none"/>
        </w:rPr>
        <w:t>d;“;</w:t>
      </w:r>
    </w:p>
    <w:p w14:paraId="2261BE27" w14:textId="77777777" w:rsidR="00FB2ACA" w:rsidRPr="001040E7" w:rsidRDefault="00FB2ACA"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2D22C1C9" w14:textId="1FAC3F0E" w:rsidR="00FB2ACA" w:rsidRPr="001040E7" w:rsidRDefault="00A41AA9"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2</w:t>
      </w:r>
      <w:r w:rsidR="006A4DD0" w:rsidRPr="001040E7">
        <w:rPr>
          <w:rFonts w:ascii="Times New Roman" w:eastAsia="Times New Roman" w:hAnsi="Times New Roman" w:cs="Times New Roman"/>
          <w:kern w:val="0"/>
          <w:sz w:val="24"/>
          <w:szCs w:val="24"/>
          <w:lang w:eastAsia="et-EE"/>
          <w14:ligatures w14:val="none"/>
        </w:rPr>
        <w:t>9</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571998" w:rsidRPr="001040E7">
        <w:rPr>
          <w:rFonts w:ascii="Times New Roman" w:eastAsia="Times New Roman" w:hAnsi="Times New Roman" w:cs="Times New Roman"/>
          <w:kern w:val="0"/>
          <w:sz w:val="24"/>
          <w:szCs w:val="24"/>
          <w:lang w:eastAsia="et-EE"/>
          <w14:ligatures w14:val="none"/>
        </w:rPr>
        <w:t>i</w:t>
      </w:r>
      <w:r w:rsidR="00FB2ACA" w:rsidRPr="001040E7">
        <w:rPr>
          <w:rFonts w:ascii="Times New Roman" w:eastAsia="Times New Roman" w:hAnsi="Times New Roman" w:cs="Times New Roman"/>
          <w:kern w:val="0"/>
          <w:sz w:val="24"/>
          <w:szCs w:val="24"/>
          <w:lang w:eastAsia="et-EE"/>
          <w14:ligatures w14:val="none"/>
        </w:rPr>
        <w:t xml:space="preserve"> 43 punkt 9 tunnistatakse kehtetuks;</w:t>
      </w:r>
    </w:p>
    <w:p w14:paraId="2D0C27A8" w14:textId="77777777" w:rsidR="006A4DD0"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5E63EEB0" w14:textId="0DB242C9" w:rsidR="00B77A35" w:rsidRPr="001040E7" w:rsidRDefault="006A4DD0" w:rsidP="00091731">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30</w:t>
      </w:r>
      <w:r w:rsidR="00B77A35"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B77A35" w:rsidRPr="001040E7">
        <w:rPr>
          <w:rFonts w:ascii="Times New Roman" w:eastAsia="Times New Roman" w:hAnsi="Times New Roman" w:cs="Times New Roman"/>
          <w:kern w:val="0"/>
          <w:sz w:val="24"/>
          <w:szCs w:val="24"/>
          <w:lang w:eastAsia="et-EE"/>
          <w14:ligatures w14:val="none"/>
        </w:rPr>
        <w:t xml:space="preserve">aragrahvi 44 pealkirjast jäetakse välja </w:t>
      </w:r>
      <w:r w:rsidR="00584DD7" w:rsidRPr="001040E7">
        <w:rPr>
          <w:rFonts w:ascii="Times New Roman" w:eastAsia="Times New Roman" w:hAnsi="Times New Roman" w:cs="Times New Roman"/>
          <w:kern w:val="0"/>
          <w:sz w:val="24"/>
          <w:szCs w:val="24"/>
          <w:lang w:eastAsia="et-EE"/>
          <w14:ligatures w14:val="none"/>
        </w:rPr>
        <w:t>teksti</w:t>
      </w:r>
      <w:r w:rsidR="00B77A35" w:rsidRPr="001040E7">
        <w:rPr>
          <w:rFonts w:ascii="Times New Roman" w:eastAsia="Times New Roman" w:hAnsi="Times New Roman" w:cs="Times New Roman"/>
          <w:kern w:val="0"/>
          <w:sz w:val="24"/>
          <w:szCs w:val="24"/>
          <w:lang w:eastAsia="et-EE"/>
          <w14:ligatures w14:val="none"/>
        </w:rPr>
        <w:t>osa</w:t>
      </w:r>
      <w:commentRangeStart w:id="28"/>
      <w:r w:rsidR="00B77A35" w:rsidRPr="001040E7">
        <w:rPr>
          <w:rFonts w:ascii="Times New Roman" w:eastAsia="Times New Roman" w:hAnsi="Times New Roman" w:cs="Times New Roman"/>
          <w:kern w:val="0"/>
          <w:sz w:val="24"/>
          <w:szCs w:val="24"/>
          <w:lang w:eastAsia="et-EE"/>
          <w14:ligatures w14:val="none"/>
        </w:rPr>
        <w:t xml:space="preserve"> „, peatamine“;</w:t>
      </w:r>
      <w:commentRangeEnd w:id="28"/>
      <w:r>
        <w:commentReference w:id="28"/>
      </w:r>
    </w:p>
    <w:p w14:paraId="3493F6CF" w14:textId="77777777" w:rsidR="00FB2ACA" w:rsidRPr="001040E7" w:rsidRDefault="00FB2ACA" w:rsidP="00091731">
      <w:pPr>
        <w:spacing w:after="0" w:line="240" w:lineRule="auto"/>
        <w:jc w:val="both"/>
        <w:rPr>
          <w:rFonts w:ascii="Times New Roman" w:eastAsia="Times New Roman" w:hAnsi="Times New Roman" w:cs="Times New Roman"/>
          <w:kern w:val="0"/>
          <w:sz w:val="24"/>
          <w:szCs w:val="24"/>
          <w:lang w:eastAsia="et-EE"/>
          <w14:ligatures w14:val="none"/>
        </w:rPr>
      </w:pPr>
    </w:p>
    <w:p w14:paraId="75EB2D1F" w14:textId="448A2298" w:rsidR="00F43372" w:rsidRPr="001040E7" w:rsidRDefault="006A4DD0" w:rsidP="00091731">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31</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12505D" w:rsidRPr="001040E7">
        <w:rPr>
          <w:rFonts w:ascii="Times New Roman" w:eastAsia="Times New Roman" w:hAnsi="Times New Roman" w:cs="Times New Roman"/>
          <w:kern w:val="0"/>
          <w:sz w:val="24"/>
          <w:szCs w:val="24"/>
          <w:lang w:eastAsia="et-EE"/>
          <w14:ligatures w14:val="none"/>
        </w:rPr>
        <w:t>i</w:t>
      </w:r>
      <w:r w:rsidR="00FB2ACA" w:rsidRPr="001040E7">
        <w:rPr>
          <w:rFonts w:ascii="Times New Roman" w:eastAsia="Times New Roman" w:hAnsi="Times New Roman" w:cs="Times New Roman"/>
          <w:kern w:val="0"/>
          <w:sz w:val="24"/>
          <w:szCs w:val="24"/>
          <w:lang w:eastAsia="et-EE"/>
          <w14:ligatures w14:val="none"/>
        </w:rPr>
        <w:t xml:space="preserve"> 44 lõige 2 tunnistatakse kehtetuks;</w:t>
      </w:r>
    </w:p>
    <w:p w14:paraId="4F4D90F2" w14:textId="77777777" w:rsidR="00FB2ACA" w:rsidRPr="001040E7" w:rsidRDefault="00FB2ACA"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7DAFBDD9" w14:textId="560EBB29" w:rsidR="0054575E"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32</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087DE2" w:rsidRPr="001040E7">
        <w:rPr>
          <w:rFonts w:ascii="Times New Roman" w:eastAsia="Times New Roman" w:hAnsi="Times New Roman" w:cs="Times New Roman"/>
          <w:kern w:val="0"/>
          <w:sz w:val="24"/>
          <w:szCs w:val="24"/>
          <w:lang w:eastAsia="et-EE"/>
          <w14:ligatures w14:val="none"/>
        </w:rPr>
        <w:t>aragrahvi 44 lõike 3 punkti 1 täiendatakse pärast sõna „kalalaev“ tekstiosaga „, kalur või kapten“;</w:t>
      </w:r>
    </w:p>
    <w:p w14:paraId="3AC786EF" w14:textId="77777777" w:rsidR="006A4DD0"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54D30CC0" w14:textId="14703818" w:rsidR="00107DE2" w:rsidRPr="001040E7" w:rsidRDefault="001D4A89" w:rsidP="001040E7">
      <w:pPr>
        <w:spacing w:after="0" w:line="240" w:lineRule="auto"/>
        <w:jc w:val="both"/>
        <w:rPr>
          <w:rFonts w:ascii="Times New Roman" w:eastAsia="Times New Roman" w:hAnsi="Times New Roman" w:cs="Times New Roman"/>
          <w:kern w:val="0"/>
          <w:sz w:val="24"/>
          <w:szCs w:val="24"/>
          <w:lang w:eastAsia="et-EE"/>
          <w14:ligatures w14:val="none"/>
        </w:rPr>
      </w:pPr>
      <w:r w:rsidRPr="00186983">
        <w:rPr>
          <w:rFonts w:ascii="Times New Roman" w:eastAsia="Times New Roman" w:hAnsi="Times New Roman" w:cs="Times New Roman"/>
          <w:kern w:val="0"/>
          <w:sz w:val="24"/>
          <w:szCs w:val="24"/>
          <w:lang w:eastAsia="et-EE"/>
          <w14:ligatures w14:val="none"/>
        </w:rPr>
        <w:t>3</w:t>
      </w:r>
      <w:r w:rsidR="006A4DD0" w:rsidRPr="00186983">
        <w:rPr>
          <w:rFonts w:ascii="Times New Roman" w:eastAsia="Times New Roman" w:hAnsi="Times New Roman" w:cs="Times New Roman"/>
          <w:kern w:val="0"/>
          <w:sz w:val="24"/>
          <w:szCs w:val="24"/>
          <w:lang w:eastAsia="et-EE"/>
          <w14:ligatures w14:val="none"/>
        </w:rPr>
        <w:t>3</w:t>
      </w:r>
      <w:r w:rsidR="000209B8" w:rsidRPr="00186983">
        <w:rPr>
          <w:rFonts w:ascii="Times New Roman" w:eastAsia="Times New Roman" w:hAnsi="Times New Roman" w:cs="Times New Roman"/>
          <w:kern w:val="0"/>
          <w:sz w:val="24"/>
          <w:szCs w:val="24"/>
          <w:lang w:eastAsia="et-EE"/>
          <w14:ligatures w14:val="none"/>
        </w:rPr>
        <w:t xml:space="preserve">) </w:t>
      </w:r>
      <w:r w:rsidR="005033FA" w:rsidRPr="00186983">
        <w:rPr>
          <w:rFonts w:ascii="Times New Roman" w:eastAsia="Times New Roman" w:hAnsi="Times New Roman" w:cs="Times New Roman"/>
          <w:kern w:val="0"/>
          <w:sz w:val="24"/>
          <w:szCs w:val="24"/>
          <w:lang w:eastAsia="et-EE"/>
          <w14:ligatures w14:val="none"/>
        </w:rPr>
        <w:t>p</w:t>
      </w:r>
      <w:r w:rsidR="00483115" w:rsidRPr="00186983">
        <w:rPr>
          <w:rFonts w:ascii="Times New Roman" w:eastAsia="Times New Roman" w:hAnsi="Times New Roman" w:cs="Times New Roman"/>
          <w:kern w:val="0"/>
          <w:sz w:val="24"/>
          <w:szCs w:val="24"/>
          <w:lang w:eastAsia="et-EE"/>
          <w14:ligatures w14:val="none"/>
        </w:rPr>
        <w:t>aragrahvi 44 lõike 3 punkti</w:t>
      </w:r>
      <w:r w:rsidR="0045640A" w:rsidRPr="00186983">
        <w:rPr>
          <w:rFonts w:ascii="Times New Roman" w:eastAsia="Times New Roman" w:hAnsi="Times New Roman" w:cs="Times New Roman"/>
          <w:kern w:val="0"/>
          <w:sz w:val="24"/>
          <w:szCs w:val="24"/>
          <w:lang w:eastAsia="et-EE"/>
          <w14:ligatures w14:val="none"/>
        </w:rPr>
        <w:t>s</w:t>
      </w:r>
      <w:r w:rsidR="00483115" w:rsidRPr="00186983">
        <w:rPr>
          <w:rFonts w:ascii="Times New Roman" w:eastAsia="Times New Roman" w:hAnsi="Times New Roman" w:cs="Times New Roman"/>
          <w:kern w:val="0"/>
          <w:sz w:val="24"/>
          <w:szCs w:val="24"/>
          <w:lang w:eastAsia="et-EE"/>
          <w14:ligatures w14:val="none"/>
        </w:rPr>
        <w:t xml:space="preserve"> 6 asendatakse tekstiosa „</w:t>
      </w:r>
      <w:r w:rsidR="0045640A" w:rsidRPr="00186983">
        <w:rPr>
          <w:rFonts w:ascii="Times New Roman" w:eastAsia="Times New Roman" w:hAnsi="Times New Roman" w:cs="Times New Roman"/>
          <w:kern w:val="0"/>
          <w:sz w:val="24"/>
          <w:szCs w:val="24"/>
          <w:lang w:eastAsia="et-EE"/>
          <w14:ligatures w14:val="none"/>
        </w:rPr>
        <w:t xml:space="preserve">kalalaeva asukoha jälgimist </w:t>
      </w:r>
      <w:r w:rsidR="00483115" w:rsidRPr="00186983">
        <w:rPr>
          <w:rFonts w:ascii="Times New Roman" w:eastAsia="Times New Roman" w:hAnsi="Times New Roman" w:cs="Times New Roman"/>
          <w:kern w:val="0"/>
          <w:sz w:val="24"/>
          <w:szCs w:val="24"/>
          <w:lang w:eastAsia="et-EE"/>
          <w14:ligatures w14:val="none"/>
        </w:rPr>
        <w:t xml:space="preserve">GPS- või muu </w:t>
      </w:r>
      <w:proofErr w:type="spellStart"/>
      <w:r w:rsidR="00483115" w:rsidRPr="00186983">
        <w:rPr>
          <w:rFonts w:ascii="Times New Roman" w:eastAsia="Times New Roman" w:hAnsi="Times New Roman" w:cs="Times New Roman"/>
          <w:kern w:val="0"/>
          <w:sz w:val="24"/>
          <w:szCs w:val="24"/>
          <w:lang w:eastAsia="et-EE"/>
          <w14:ligatures w14:val="none"/>
        </w:rPr>
        <w:t>satelliitjälgimissüsteemi</w:t>
      </w:r>
      <w:proofErr w:type="spellEnd"/>
      <w:r w:rsidR="009E0679" w:rsidRPr="00091731">
        <w:rPr>
          <w:rFonts w:ascii="Times New Roman" w:eastAsia="Times New Roman" w:hAnsi="Times New Roman" w:cs="Times New Roman"/>
          <w:kern w:val="0"/>
          <w:sz w:val="24"/>
          <w:szCs w:val="24"/>
          <w:lang w:eastAsia="et-EE"/>
          <w14:ligatures w14:val="none"/>
        </w:rPr>
        <w:t xml:space="preserve"> kaudu</w:t>
      </w:r>
      <w:r w:rsidR="00483115" w:rsidRPr="00186983">
        <w:rPr>
          <w:rFonts w:ascii="Times New Roman" w:eastAsia="Times New Roman" w:hAnsi="Times New Roman" w:cs="Times New Roman"/>
          <w:kern w:val="0"/>
          <w:sz w:val="24"/>
          <w:szCs w:val="24"/>
          <w:lang w:eastAsia="et-EE"/>
          <w14:ligatures w14:val="none"/>
        </w:rPr>
        <w:t xml:space="preserve">“ </w:t>
      </w:r>
      <w:r w:rsidR="0045640A" w:rsidRPr="00186983">
        <w:rPr>
          <w:rFonts w:ascii="Times New Roman" w:eastAsia="Times New Roman" w:hAnsi="Times New Roman" w:cs="Times New Roman"/>
          <w:kern w:val="0"/>
          <w:sz w:val="24"/>
          <w:szCs w:val="24"/>
          <w:lang w:eastAsia="et-EE"/>
          <w14:ligatures w14:val="none"/>
        </w:rPr>
        <w:t>tekstiosaga</w:t>
      </w:r>
      <w:r w:rsidR="00483115" w:rsidRPr="00186983">
        <w:rPr>
          <w:rFonts w:ascii="Times New Roman" w:eastAsia="Times New Roman" w:hAnsi="Times New Roman" w:cs="Times New Roman"/>
          <w:kern w:val="0"/>
          <w:sz w:val="24"/>
          <w:szCs w:val="24"/>
          <w:lang w:eastAsia="et-EE"/>
          <w14:ligatures w14:val="none"/>
        </w:rPr>
        <w:t xml:space="preserve"> „</w:t>
      </w:r>
      <w:commentRangeStart w:id="29"/>
      <w:r w:rsidR="001F1769" w:rsidRPr="00186983">
        <w:rPr>
          <w:rFonts w:ascii="Times New Roman" w:eastAsia="Times New Roman" w:hAnsi="Times New Roman" w:cs="Times New Roman"/>
          <w:kern w:val="0"/>
          <w:sz w:val="24"/>
          <w:szCs w:val="24"/>
          <w:lang w:eastAsia="et-EE"/>
          <w14:ligatures w14:val="none"/>
        </w:rPr>
        <w:t>käesoleva seaduse § 69 sätes</w:t>
      </w:r>
      <w:ins w:id="30" w:author="Kärt Voor - JUSTDIGI" w:date="2025-09-25T13:09:00Z">
        <w:r w:rsidR="091493E5" w:rsidRPr="00186983">
          <w:rPr>
            <w:rFonts w:ascii="Times New Roman" w:eastAsia="Times New Roman" w:hAnsi="Times New Roman" w:cs="Times New Roman"/>
            <w:kern w:val="0"/>
            <w:sz w:val="24"/>
            <w:szCs w:val="24"/>
            <w:lang w:eastAsia="et-EE"/>
            <w14:ligatures w14:val="none"/>
          </w:rPr>
          <w:t>t</w:t>
        </w:r>
      </w:ins>
      <w:r w:rsidR="001F1769" w:rsidRPr="00186983">
        <w:rPr>
          <w:rFonts w:ascii="Times New Roman" w:eastAsia="Times New Roman" w:hAnsi="Times New Roman" w:cs="Times New Roman"/>
          <w:kern w:val="0"/>
          <w:sz w:val="24"/>
          <w:szCs w:val="24"/>
          <w:lang w:eastAsia="et-EE"/>
          <w14:ligatures w14:val="none"/>
        </w:rPr>
        <w:t>atud nõudeid“</w:t>
      </w:r>
      <w:r w:rsidR="00483115" w:rsidRPr="00186983">
        <w:rPr>
          <w:rFonts w:ascii="Times New Roman" w:eastAsia="Times New Roman" w:hAnsi="Times New Roman" w:cs="Times New Roman"/>
          <w:kern w:val="0"/>
          <w:sz w:val="24"/>
          <w:szCs w:val="24"/>
          <w:lang w:eastAsia="et-EE"/>
          <w14:ligatures w14:val="none"/>
        </w:rPr>
        <w:t>;</w:t>
      </w:r>
      <w:commentRangeEnd w:id="29"/>
      <w:r>
        <w:commentReference w:id="29"/>
      </w:r>
    </w:p>
    <w:p w14:paraId="79E3DE8B" w14:textId="77777777" w:rsidR="00483115" w:rsidRPr="001040E7" w:rsidRDefault="00483115"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79FC173A" w14:textId="58B48473" w:rsidR="003A6585" w:rsidRPr="001040E7" w:rsidRDefault="001D4A89"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w:t>
      </w:r>
      <w:r w:rsidR="006A4DD0" w:rsidRPr="001040E7">
        <w:rPr>
          <w:rFonts w:ascii="Times New Roman" w:eastAsia="Times New Roman" w:hAnsi="Times New Roman" w:cs="Times New Roman"/>
          <w:kern w:val="0"/>
          <w:sz w:val="24"/>
          <w:szCs w:val="24"/>
          <w:lang w:eastAsia="et-EE"/>
          <w14:ligatures w14:val="none"/>
        </w:rPr>
        <w:t>4</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107DE2" w:rsidRPr="001040E7">
        <w:rPr>
          <w:rFonts w:ascii="Times New Roman" w:eastAsia="Times New Roman" w:hAnsi="Times New Roman" w:cs="Times New Roman"/>
          <w:kern w:val="0"/>
          <w:sz w:val="24"/>
          <w:szCs w:val="24"/>
          <w:lang w:eastAsia="et-EE"/>
          <w14:ligatures w14:val="none"/>
        </w:rPr>
        <w:t>i 44 lõike 3 punktid 7 ja 8 ning lõike</w:t>
      </w:r>
      <w:r w:rsidR="008A7004" w:rsidRPr="001040E7">
        <w:rPr>
          <w:rFonts w:ascii="Times New Roman" w:eastAsia="Times New Roman" w:hAnsi="Times New Roman" w:cs="Times New Roman"/>
          <w:kern w:val="0"/>
          <w:sz w:val="24"/>
          <w:szCs w:val="24"/>
          <w:lang w:eastAsia="et-EE"/>
          <w14:ligatures w14:val="none"/>
        </w:rPr>
        <w:t>d</w:t>
      </w:r>
      <w:r w:rsidR="00107DE2" w:rsidRPr="001040E7">
        <w:rPr>
          <w:rFonts w:ascii="Times New Roman" w:eastAsia="Times New Roman" w:hAnsi="Times New Roman" w:cs="Times New Roman"/>
          <w:kern w:val="0"/>
          <w:sz w:val="24"/>
          <w:szCs w:val="24"/>
          <w:lang w:eastAsia="et-EE"/>
          <w14:ligatures w14:val="none"/>
        </w:rPr>
        <w:t xml:space="preserve"> 4 ja 5 tunnistatakse kehtetuks;</w:t>
      </w:r>
    </w:p>
    <w:p w14:paraId="27897BEE" w14:textId="3622FA0A" w:rsidR="003C1AA5" w:rsidRPr="001040E7" w:rsidRDefault="003C1AA5"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1151130E" w14:textId="79C5BAB8" w:rsidR="00D845CE" w:rsidRPr="001040E7" w:rsidRDefault="003C1AA5"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w:t>
      </w:r>
      <w:r w:rsidR="006A4DD0" w:rsidRPr="001040E7">
        <w:rPr>
          <w:rFonts w:ascii="Times New Roman" w:eastAsia="Times New Roman" w:hAnsi="Times New Roman" w:cs="Times New Roman"/>
          <w:kern w:val="0"/>
          <w:sz w:val="24"/>
          <w:szCs w:val="24"/>
          <w:lang w:eastAsia="et-EE"/>
          <w14:ligatures w14:val="none"/>
        </w:rPr>
        <w:t>5</w:t>
      </w:r>
      <w:r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D845CE" w:rsidRPr="001040E7">
        <w:rPr>
          <w:rFonts w:ascii="Times New Roman" w:eastAsia="Times New Roman" w:hAnsi="Times New Roman" w:cs="Times New Roman"/>
          <w:kern w:val="0"/>
          <w:sz w:val="24"/>
          <w:szCs w:val="24"/>
          <w:lang w:eastAsia="et-EE"/>
          <w14:ligatures w14:val="none"/>
        </w:rPr>
        <w:t xml:space="preserve">aragrahvi 56 lõike 1 </w:t>
      </w:r>
      <w:r w:rsidR="00D156C1" w:rsidRPr="001040E7">
        <w:rPr>
          <w:rFonts w:ascii="Times New Roman" w:eastAsia="Times New Roman" w:hAnsi="Times New Roman" w:cs="Times New Roman"/>
          <w:kern w:val="0"/>
          <w:sz w:val="24"/>
          <w:szCs w:val="24"/>
          <w:lang w:eastAsia="et-EE"/>
          <w14:ligatures w14:val="none"/>
        </w:rPr>
        <w:t xml:space="preserve">esimeses lauses </w:t>
      </w:r>
      <w:r w:rsidR="00D845CE" w:rsidRPr="001040E7">
        <w:rPr>
          <w:rFonts w:ascii="Times New Roman" w:eastAsia="Times New Roman" w:hAnsi="Times New Roman" w:cs="Times New Roman"/>
          <w:kern w:val="0"/>
          <w:sz w:val="24"/>
          <w:szCs w:val="24"/>
          <w:lang w:eastAsia="et-EE"/>
          <w14:ligatures w14:val="none"/>
        </w:rPr>
        <w:t>asendatakse</w:t>
      </w:r>
      <w:r w:rsidR="00D156C1" w:rsidRPr="001040E7">
        <w:rPr>
          <w:rFonts w:ascii="Times New Roman" w:eastAsia="Times New Roman" w:hAnsi="Times New Roman" w:cs="Times New Roman"/>
          <w:kern w:val="0"/>
          <w:sz w:val="24"/>
          <w:szCs w:val="24"/>
          <w:lang w:eastAsia="et-EE"/>
          <w14:ligatures w14:val="none"/>
        </w:rPr>
        <w:t xml:space="preserve"> läbivalt</w:t>
      </w:r>
      <w:r w:rsidR="00D845CE" w:rsidRPr="001040E7">
        <w:rPr>
          <w:rFonts w:ascii="Times New Roman" w:eastAsia="Times New Roman" w:hAnsi="Times New Roman" w:cs="Times New Roman"/>
          <w:kern w:val="0"/>
          <w:sz w:val="24"/>
          <w:szCs w:val="24"/>
          <w:lang w:eastAsia="et-EE"/>
          <w14:ligatures w14:val="none"/>
        </w:rPr>
        <w:t xml:space="preserve"> sõna </w:t>
      </w:r>
      <w:commentRangeStart w:id="31"/>
      <w:r w:rsidR="00D845CE" w:rsidRPr="001040E7">
        <w:rPr>
          <w:rFonts w:ascii="Times New Roman" w:eastAsia="Times New Roman" w:hAnsi="Times New Roman" w:cs="Times New Roman"/>
          <w:kern w:val="0"/>
          <w:sz w:val="24"/>
          <w:szCs w:val="24"/>
          <w:lang w:eastAsia="et-EE"/>
          <w14:ligatures w14:val="none"/>
        </w:rPr>
        <w:t>„Läänemerel“</w:t>
      </w:r>
      <w:commentRangeEnd w:id="31"/>
      <w:r>
        <w:commentReference w:id="31"/>
      </w:r>
      <w:r w:rsidR="00D845CE" w:rsidRPr="001040E7">
        <w:rPr>
          <w:rFonts w:ascii="Times New Roman" w:eastAsia="Times New Roman" w:hAnsi="Times New Roman" w:cs="Times New Roman"/>
          <w:kern w:val="0"/>
          <w:sz w:val="24"/>
          <w:szCs w:val="24"/>
          <w:lang w:eastAsia="et-EE"/>
          <w14:ligatures w14:val="none"/>
        </w:rPr>
        <w:t xml:space="preserve"> sõnaga „merel“;</w:t>
      </w:r>
    </w:p>
    <w:p w14:paraId="2DFAF7B9" w14:textId="77777777" w:rsidR="003C1AA5" w:rsidRPr="001040E7" w:rsidRDefault="003C1AA5"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4AAD7E7B" w14:textId="752C10DB" w:rsidR="003C1AA5" w:rsidRPr="001040E7" w:rsidRDefault="003C1AA5" w:rsidP="001040E7">
      <w:pPr>
        <w:spacing w:after="0" w:line="240" w:lineRule="auto"/>
        <w:jc w:val="both"/>
        <w:rPr>
          <w:rFonts w:ascii="Times New Roman" w:eastAsia="Times New Roman" w:hAnsi="Times New Roman" w:cs="Times New Roman"/>
          <w:kern w:val="0"/>
          <w:sz w:val="24"/>
          <w:szCs w:val="24"/>
          <w:lang w:eastAsia="et-EE"/>
          <w14:ligatures w14:val="none"/>
        </w:rPr>
      </w:pPr>
      <w:r w:rsidRPr="3DF43594">
        <w:rPr>
          <w:rFonts w:ascii="Times New Roman" w:eastAsia="Times New Roman" w:hAnsi="Times New Roman" w:cs="Times New Roman"/>
          <w:kern w:val="0"/>
          <w:sz w:val="24"/>
          <w:szCs w:val="24"/>
          <w:lang w:eastAsia="et-EE"/>
          <w14:ligatures w14:val="none"/>
        </w:rPr>
        <w:t>3</w:t>
      </w:r>
      <w:r w:rsidR="006A4DD0" w:rsidRPr="3DF43594">
        <w:rPr>
          <w:rFonts w:ascii="Times New Roman" w:eastAsia="Times New Roman" w:hAnsi="Times New Roman" w:cs="Times New Roman"/>
          <w:kern w:val="0"/>
          <w:sz w:val="24"/>
          <w:szCs w:val="24"/>
          <w:lang w:eastAsia="et-EE"/>
          <w14:ligatures w14:val="none"/>
        </w:rPr>
        <w:t>6</w:t>
      </w:r>
      <w:r w:rsidRPr="3DF43594">
        <w:rPr>
          <w:rFonts w:ascii="Times New Roman" w:eastAsia="Times New Roman" w:hAnsi="Times New Roman" w:cs="Times New Roman"/>
          <w:kern w:val="0"/>
          <w:sz w:val="24"/>
          <w:szCs w:val="24"/>
          <w:lang w:eastAsia="et-EE"/>
          <w14:ligatures w14:val="none"/>
        </w:rPr>
        <w:t>)</w:t>
      </w:r>
      <w:r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Pr="001040E7">
        <w:rPr>
          <w:rFonts w:ascii="Times New Roman" w:eastAsia="Times New Roman" w:hAnsi="Times New Roman" w:cs="Times New Roman"/>
          <w:kern w:val="0"/>
          <w:sz w:val="24"/>
          <w:szCs w:val="24"/>
          <w:lang w:eastAsia="et-EE"/>
          <w14:ligatures w14:val="none"/>
        </w:rPr>
        <w:t>aragrahvi 56 lõikes 1 asendatakse tekstiosa „artikli 105 lõigetes 2 j</w:t>
      </w:r>
      <w:r w:rsidR="00C244AD" w:rsidRPr="001040E7">
        <w:rPr>
          <w:rFonts w:ascii="Times New Roman" w:eastAsia="Times New Roman" w:hAnsi="Times New Roman" w:cs="Times New Roman"/>
          <w:kern w:val="0"/>
          <w:sz w:val="24"/>
          <w:szCs w:val="24"/>
          <w:lang w:eastAsia="et-EE"/>
          <w14:ligatures w14:val="none"/>
        </w:rPr>
        <w:t>a</w:t>
      </w:r>
      <w:r w:rsidRPr="001040E7">
        <w:rPr>
          <w:rFonts w:ascii="Times New Roman" w:eastAsia="Times New Roman" w:hAnsi="Times New Roman" w:cs="Times New Roman"/>
          <w:kern w:val="0"/>
          <w:sz w:val="24"/>
          <w:szCs w:val="24"/>
          <w:lang w:eastAsia="et-EE"/>
          <w14:ligatures w14:val="none"/>
        </w:rPr>
        <w:t xml:space="preserve"> 5“ tekstiosaga „artiklis 105“;</w:t>
      </w:r>
    </w:p>
    <w:p w14:paraId="0F0D4735" w14:textId="1F376D60" w:rsidR="003A6585" w:rsidRPr="001040E7" w:rsidRDefault="003A6585"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47E01E16" w14:textId="7FCA27FA" w:rsidR="006D0485" w:rsidRPr="001040E7" w:rsidRDefault="00A41AA9"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w:t>
      </w:r>
      <w:r w:rsidR="006A4DD0" w:rsidRPr="001040E7">
        <w:rPr>
          <w:rFonts w:ascii="Times New Roman" w:eastAsia="Times New Roman" w:hAnsi="Times New Roman" w:cs="Times New Roman"/>
          <w:kern w:val="0"/>
          <w:sz w:val="24"/>
          <w:szCs w:val="24"/>
          <w:lang w:eastAsia="et-EE"/>
          <w14:ligatures w14:val="none"/>
        </w:rPr>
        <w:t>7</w:t>
      </w:r>
      <w:r w:rsidRPr="3DF43594">
        <w:rPr>
          <w:rFonts w:ascii="Times New Roman" w:eastAsia="Times New Roman" w:hAnsi="Times New Roman" w:cs="Times New Roman"/>
          <w:kern w:val="0"/>
          <w:sz w:val="24"/>
          <w:szCs w:val="24"/>
          <w:lang w:eastAsia="et-EE"/>
          <w14:ligatures w14:val="none"/>
          <w:rPrChange w:id="32" w:author="Kärt Voor - JUSTDIGI" w:date="2025-09-29T09:52:00Z">
            <w:rPr>
              <w:rFonts w:ascii="Times New Roman" w:eastAsia="Times New Roman" w:hAnsi="Times New Roman" w:cs="Times New Roman"/>
              <w:sz w:val="24"/>
              <w:szCs w:val="24"/>
              <w:lang w:eastAsia="et-EE"/>
            </w:rPr>
          </w:rPrChange>
        </w:rPr>
        <w:t>)</w:t>
      </w:r>
      <w:r w:rsidRPr="001040E7">
        <w:rPr>
          <w:rFonts w:ascii="Times New Roman" w:eastAsia="Times New Roman" w:hAnsi="Times New Roman" w:cs="Times New Roman"/>
          <w:kern w:val="0"/>
          <w:sz w:val="24"/>
          <w:szCs w:val="24"/>
          <w:lang w:eastAsia="et-EE"/>
          <w14:ligatures w14:val="none"/>
        </w:rPr>
        <w:t xml:space="preserve"> </w:t>
      </w:r>
      <w:r w:rsidR="00090FB9" w:rsidRPr="001040E7">
        <w:rPr>
          <w:rFonts w:ascii="Times New Roman" w:eastAsia="Times New Roman" w:hAnsi="Times New Roman" w:cs="Times New Roman"/>
          <w:kern w:val="0"/>
          <w:sz w:val="24"/>
          <w:szCs w:val="24"/>
          <w:lang w:eastAsia="et-EE"/>
          <w14:ligatures w14:val="none"/>
        </w:rPr>
        <w:t>paragrahvi 61 lõi</w:t>
      </w:r>
      <w:r w:rsidR="006D0485" w:rsidRPr="001040E7">
        <w:rPr>
          <w:rFonts w:ascii="Times New Roman" w:eastAsia="Times New Roman" w:hAnsi="Times New Roman" w:cs="Times New Roman"/>
          <w:kern w:val="0"/>
          <w:sz w:val="24"/>
          <w:szCs w:val="24"/>
          <w:lang w:eastAsia="et-EE"/>
          <w14:ligatures w14:val="none"/>
        </w:rPr>
        <w:t>get</w:t>
      </w:r>
      <w:r w:rsidR="00090FB9" w:rsidRPr="001040E7">
        <w:rPr>
          <w:rFonts w:ascii="Times New Roman" w:eastAsia="Times New Roman" w:hAnsi="Times New Roman" w:cs="Times New Roman"/>
          <w:kern w:val="0"/>
          <w:sz w:val="24"/>
          <w:szCs w:val="24"/>
          <w:lang w:eastAsia="et-EE"/>
          <w14:ligatures w14:val="none"/>
        </w:rPr>
        <w:t xml:space="preserve"> 1 </w:t>
      </w:r>
      <w:r w:rsidR="006D0485" w:rsidRPr="001040E7">
        <w:rPr>
          <w:rFonts w:ascii="Times New Roman" w:eastAsia="Times New Roman" w:hAnsi="Times New Roman" w:cs="Times New Roman"/>
          <w:kern w:val="0"/>
          <w:sz w:val="24"/>
          <w:szCs w:val="24"/>
          <w:lang w:eastAsia="et-EE"/>
          <w14:ligatures w14:val="none"/>
        </w:rPr>
        <w:t>täiendatakse p</w:t>
      </w:r>
      <w:r w:rsidR="008D6F6E" w:rsidRPr="001040E7">
        <w:rPr>
          <w:rFonts w:ascii="Times New Roman" w:eastAsia="Times New Roman" w:hAnsi="Times New Roman" w:cs="Times New Roman"/>
          <w:kern w:val="0"/>
          <w:sz w:val="24"/>
          <w:szCs w:val="24"/>
          <w:lang w:eastAsia="et-EE"/>
          <w14:ligatures w14:val="none"/>
        </w:rPr>
        <w:t>ä</w:t>
      </w:r>
      <w:r w:rsidR="006D0485" w:rsidRPr="001040E7">
        <w:rPr>
          <w:rFonts w:ascii="Times New Roman" w:eastAsia="Times New Roman" w:hAnsi="Times New Roman" w:cs="Times New Roman"/>
          <w:kern w:val="0"/>
          <w:sz w:val="24"/>
          <w:szCs w:val="24"/>
          <w:lang w:eastAsia="et-EE"/>
          <w14:ligatures w14:val="none"/>
        </w:rPr>
        <w:t>rast sõna „andmed“ tekstiosaga „,</w:t>
      </w:r>
      <w:r w:rsidR="006D0485" w:rsidRPr="00091731">
        <w:rPr>
          <w:rFonts w:ascii="Times New Roman" w:eastAsia="Times New Roman" w:hAnsi="Times New Roman" w:cs="Times New Roman"/>
          <w:kern w:val="0"/>
          <w:sz w:val="24"/>
          <w:szCs w:val="24"/>
          <w:lang w:eastAsia="et-EE"/>
          <w14:ligatures w14:val="none"/>
        </w:rPr>
        <w:t>, millega on võimalik tõendada kala ja veetaime päritolu</w:t>
      </w:r>
      <w:commentRangeStart w:id="33"/>
      <w:del w:id="34" w:author="Kärt Voor - JUSTDIGI" w:date="2025-09-30T10:25:00Z">
        <w:r w:rsidRPr="3DF43594" w:rsidDel="006D0485">
          <w:rPr>
            <w:rFonts w:ascii="Times New Roman" w:eastAsia="Times New Roman" w:hAnsi="Times New Roman" w:cs="Times New Roman"/>
            <w:sz w:val="24"/>
            <w:szCs w:val="24"/>
            <w:lang w:eastAsia="et-EE"/>
          </w:rPr>
          <w:delText>.</w:delText>
        </w:r>
      </w:del>
      <w:commentRangeEnd w:id="33"/>
      <w:r>
        <w:commentReference w:id="33"/>
      </w:r>
      <w:r w:rsidR="006D0485" w:rsidRPr="00091731">
        <w:rPr>
          <w:rFonts w:ascii="Times New Roman" w:eastAsia="Times New Roman" w:hAnsi="Times New Roman" w:cs="Times New Roman"/>
          <w:kern w:val="0"/>
          <w:sz w:val="24"/>
          <w:szCs w:val="24"/>
          <w:lang w:eastAsia="et-EE"/>
          <w14:ligatures w14:val="none"/>
        </w:rPr>
        <w:t>“;</w:t>
      </w:r>
    </w:p>
    <w:p w14:paraId="7F5A0F2A" w14:textId="77777777" w:rsidR="00090FB9" w:rsidRPr="001040E7" w:rsidRDefault="00090FB9"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6C86ED6F" w14:textId="244657E5" w:rsidR="003A6585" w:rsidRPr="001040E7" w:rsidRDefault="000209B8"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w:t>
      </w:r>
      <w:r w:rsidR="006A4DD0" w:rsidRPr="001040E7">
        <w:rPr>
          <w:rFonts w:ascii="Times New Roman" w:eastAsia="Times New Roman" w:hAnsi="Times New Roman" w:cs="Times New Roman"/>
          <w:kern w:val="0"/>
          <w:sz w:val="24"/>
          <w:szCs w:val="24"/>
          <w:lang w:eastAsia="et-EE"/>
          <w14:ligatures w14:val="none"/>
        </w:rPr>
        <w:t>8</w:t>
      </w:r>
      <w:r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AA1875" w:rsidRPr="001040E7">
        <w:rPr>
          <w:rFonts w:ascii="Times New Roman" w:eastAsia="Times New Roman" w:hAnsi="Times New Roman" w:cs="Times New Roman"/>
          <w:kern w:val="0"/>
          <w:sz w:val="24"/>
          <w:szCs w:val="24"/>
          <w:lang w:eastAsia="et-EE"/>
          <w14:ligatures w14:val="none"/>
        </w:rPr>
        <w:t>i</w:t>
      </w:r>
      <w:r w:rsidR="003A6585" w:rsidRPr="001040E7">
        <w:rPr>
          <w:rFonts w:ascii="Times New Roman" w:eastAsia="Times New Roman" w:hAnsi="Times New Roman" w:cs="Times New Roman"/>
          <w:kern w:val="0"/>
          <w:sz w:val="24"/>
          <w:szCs w:val="24"/>
          <w:lang w:eastAsia="et-EE"/>
          <w14:ligatures w14:val="none"/>
        </w:rPr>
        <w:t xml:space="preserve"> 61 lõ</w:t>
      </w:r>
      <w:r w:rsidR="002B1896" w:rsidRPr="001040E7">
        <w:rPr>
          <w:rFonts w:ascii="Times New Roman" w:eastAsia="Times New Roman" w:hAnsi="Times New Roman" w:cs="Times New Roman"/>
          <w:kern w:val="0"/>
          <w:sz w:val="24"/>
          <w:szCs w:val="24"/>
          <w:lang w:eastAsia="et-EE"/>
          <w14:ligatures w14:val="none"/>
        </w:rPr>
        <w:t>i</w:t>
      </w:r>
      <w:r w:rsidR="003A6585" w:rsidRPr="001040E7">
        <w:rPr>
          <w:rFonts w:ascii="Times New Roman" w:eastAsia="Times New Roman" w:hAnsi="Times New Roman" w:cs="Times New Roman"/>
          <w:kern w:val="0"/>
          <w:sz w:val="24"/>
          <w:szCs w:val="24"/>
          <w:lang w:eastAsia="et-EE"/>
          <w14:ligatures w14:val="none"/>
        </w:rPr>
        <w:t>ge 2 muudetakse ja sõnastatakse järgmiselt:</w:t>
      </w:r>
    </w:p>
    <w:p w14:paraId="21465E18" w14:textId="45F41148" w:rsidR="00A12FFC" w:rsidRPr="001040E7" w:rsidRDefault="003A6585"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„(2) </w:t>
      </w:r>
      <w:r w:rsidR="00A77535" w:rsidRPr="001040E7">
        <w:rPr>
          <w:rFonts w:ascii="Times New Roman" w:eastAsia="Times New Roman" w:hAnsi="Times New Roman" w:cs="Times New Roman"/>
          <w:kern w:val="0"/>
          <w:sz w:val="24"/>
          <w:szCs w:val="24"/>
          <w:lang w:eastAsia="et-EE"/>
          <w14:ligatures w14:val="none"/>
        </w:rPr>
        <w:t xml:space="preserve">Valdkonna eest vastutav minister võib määrusega kehtestada nõude esitada </w:t>
      </w:r>
      <w:r w:rsidR="00D5244D">
        <w:rPr>
          <w:rFonts w:ascii="Times New Roman" w:eastAsia="Times New Roman" w:hAnsi="Times New Roman" w:cs="Times New Roman"/>
          <w:kern w:val="0"/>
          <w:sz w:val="24"/>
          <w:szCs w:val="24"/>
          <w:lang w:eastAsia="et-EE"/>
          <w14:ligatures w14:val="none"/>
        </w:rPr>
        <w:t xml:space="preserve">harrastuskalapüügi </w:t>
      </w:r>
      <w:r w:rsidR="00A77535" w:rsidRPr="001040E7">
        <w:rPr>
          <w:rFonts w:ascii="Times New Roman" w:eastAsia="Times New Roman" w:hAnsi="Times New Roman" w:cs="Times New Roman"/>
          <w:kern w:val="0"/>
          <w:sz w:val="24"/>
          <w:szCs w:val="24"/>
          <w:lang w:eastAsia="et-EE"/>
          <w14:ligatures w14:val="none"/>
        </w:rPr>
        <w:t xml:space="preserve">andmed </w:t>
      </w:r>
      <w:r w:rsidR="00170F85">
        <w:rPr>
          <w:rFonts w:ascii="Times New Roman" w:eastAsia="Times New Roman" w:hAnsi="Times New Roman" w:cs="Times New Roman"/>
          <w:kern w:val="0"/>
          <w:sz w:val="24"/>
          <w:szCs w:val="24"/>
          <w:lang w:eastAsia="et-EE"/>
          <w14:ligatures w14:val="none"/>
        </w:rPr>
        <w:t>ja</w:t>
      </w:r>
      <w:r w:rsidR="00A77535" w:rsidRPr="001040E7">
        <w:rPr>
          <w:rFonts w:ascii="Times New Roman" w:eastAsia="Times New Roman" w:hAnsi="Times New Roman" w:cs="Times New Roman"/>
          <w:kern w:val="0"/>
          <w:sz w:val="24"/>
          <w:szCs w:val="24"/>
          <w:lang w:eastAsia="et-EE"/>
          <w14:ligatures w14:val="none"/>
        </w:rPr>
        <w:t xml:space="preserve"> </w:t>
      </w:r>
      <w:commentRangeStart w:id="35"/>
      <w:r w:rsidR="00F070DF">
        <w:rPr>
          <w:rFonts w:ascii="Times New Roman" w:eastAsia="Times New Roman" w:hAnsi="Times New Roman" w:cs="Times New Roman"/>
          <w:kern w:val="0"/>
          <w:sz w:val="24"/>
          <w:szCs w:val="24"/>
          <w:lang w:eastAsia="et-EE"/>
          <w14:ligatures w14:val="none"/>
        </w:rPr>
        <w:t>andmete</w:t>
      </w:r>
      <w:r w:rsidR="00A77535" w:rsidRPr="001040E7">
        <w:rPr>
          <w:rFonts w:ascii="Times New Roman" w:eastAsia="Times New Roman" w:hAnsi="Times New Roman" w:cs="Times New Roman"/>
          <w:kern w:val="0"/>
          <w:sz w:val="24"/>
          <w:szCs w:val="24"/>
          <w:lang w:eastAsia="et-EE"/>
          <w14:ligatures w14:val="none"/>
        </w:rPr>
        <w:t xml:space="preserve"> nimistu</w:t>
      </w:r>
      <w:commentRangeEnd w:id="35"/>
      <w:r>
        <w:commentReference w:id="35"/>
      </w:r>
      <w:r w:rsidR="00D5244D">
        <w:rPr>
          <w:rFonts w:ascii="Times New Roman" w:eastAsia="Times New Roman" w:hAnsi="Times New Roman" w:cs="Times New Roman"/>
          <w:kern w:val="0"/>
          <w:sz w:val="24"/>
          <w:szCs w:val="24"/>
          <w:lang w:eastAsia="et-EE"/>
          <w14:ligatures w14:val="none"/>
        </w:rPr>
        <w:t>,</w:t>
      </w:r>
      <w:r w:rsidR="00A77535" w:rsidRPr="001040E7">
        <w:rPr>
          <w:rFonts w:ascii="Times New Roman" w:eastAsia="Times New Roman" w:hAnsi="Times New Roman" w:cs="Times New Roman"/>
          <w:kern w:val="0"/>
          <w:sz w:val="24"/>
          <w:szCs w:val="24"/>
          <w:lang w:eastAsia="et-EE"/>
          <w14:ligatures w14:val="none"/>
        </w:rPr>
        <w:t xml:space="preserve"> kui nimetatud andmete esitamise</w:t>
      </w:r>
      <w:commentRangeStart w:id="36"/>
      <w:r w:rsidR="00A77535" w:rsidRPr="001040E7">
        <w:rPr>
          <w:rFonts w:ascii="Times New Roman" w:eastAsia="Times New Roman" w:hAnsi="Times New Roman" w:cs="Times New Roman"/>
          <w:kern w:val="0"/>
          <w:sz w:val="24"/>
          <w:szCs w:val="24"/>
          <w:lang w:eastAsia="et-EE"/>
          <w14:ligatures w14:val="none"/>
        </w:rPr>
        <w:t xml:space="preserve"> vajadus</w:t>
      </w:r>
      <w:commentRangeEnd w:id="36"/>
      <w:r>
        <w:commentReference w:id="36"/>
      </w:r>
      <w:r w:rsidR="00A77535" w:rsidRPr="001040E7">
        <w:rPr>
          <w:rFonts w:ascii="Times New Roman" w:eastAsia="Times New Roman" w:hAnsi="Times New Roman" w:cs="Times New Roman"/>
          <w:kern w:val="0"/>
          <w:sz w:val="24"/>
          <w:szCs w:val="24"/>
          <w:lang w:eastAsia="et-EE"/>
          <w14:ligatures w14:val="none"/>
        </w:rPr>
        <w:t xml:space="preserve"> </w:t>
      </w:r>
      <w:r w:rsidR="00A77535" w:rsidRPr="001040E7">
        <w:rPr>
          <w:rFonts w:ascii="Times New Roman" w:eastAsia="Times New Roman" w:hAnsi="Times New Roman" w:cs="Times New Roman"/>
          <w:kern w:val="0"/>
          <w:sz w:val="24"/>
          <w:szCs w:val="24"/>
          <w:lang w:eastAsia="et-EE"/>
          <w14:ligatures w14:val="none"/>
        </w:rPr>
        <w:lastRenderedPageBreak/>
        <w:t>tuleneb ka</w:t>
      </w:r>
      <w:r w:rsidR="00D5244D">
        <w:rPr>
          <w:rFonts w:ascii="Times New Roman" w:eastAsia="Times New Roman" w:hAnsi="Times New Roman" w:cs="Times New Roman"/>
          <w:kern w:val="0"/>
          <w:sz w:val="24"/>
          <w:szCs w:val="24"/>
          <w:lang w:eastAsia="et-EE"/>
          <w14:ligatures w14:val="none"/>
        </w:rPr>
        <w:t>la</w:t>
      </w:r>
      <w:r w:rsidR="00A77535" w:rsidRPr="001040E7">
        <w:rPr>
          <w:rFonts w:ascii="Times New Roman" w:eastAsia="Times New Roman" w:hAnsi="Times New Roman" w:cs="Times New Roman"/>
          <w:kern w:val="0"/>
          <w:sz w:val="24"/>
          <w:szCs w:val="24"/>
          <w:lang w:eastAsia="et-EE"/>
          <w14:ligatures w14:val="none"/>
        </w:rPr>
        <w:t>varude seisundist</w:t>
      </w:r>
      <w:r w:rsidR="00C52A7F">
        <w:rPr>
          <w:rFonts w:ascii="Times New Roman" w:eastAsia="Times New Roman" w:hAnsi="Times New Roman" w:cs="Times New Roman"/>
          <w:kern w:val="0"/>
          <w:sz w:val="24"/>
          <w:szCs w:val="24"/>
          <w:lang w:eastAsia="et-EE"/>
          <w14:ligatures w14:val="none"/>
        </w:rPr>
        <w:t xml:space="preserve"> või</w:t>
      </w:r>
      <w:r w:rsidR="00A77535" w:rsidRPr="001040E7">
        <w:rPr>
          <w:rFonts w:ascii="Times New Roman" w:eastAsia="Times New Roman" w:hAnsi="Times New Roman" w:cs="Times New Roman"/>
          <w:kern w:val="0"/>
          <w:sz w:val="24"/>
          <w:szCs w:val="24"/>
          <w:lang w:eastAsia="et-EE"/>
          <w14:ligatures w14:val="none"/>
        </w:rPr>
        <w:t xml:space="preserve"> püügivahendi mõjust või nende esitamise kohustus tuleneb </w:t>
      </w:r>
      <w:commentRangeStart w:id="37"/>
      <w:r w:rsidR="00A77535" w:rsidRPr="001040E7">
        <w:rPr>
          <w:rFonts w:ascii="Times New Roman" w:eastAsia="Times New Roman" w:hAnsi="Times New Roman" w:cs="Times New Roman"/>
          <w:kern w:val="0"/>
          <w:sz w:val="24"/>
          <w:szCs w:val="24"/>
          <w:lang w:eastAsia="et-EE"/>
          <w14:ligatures w14:val="none"/>
        </w:rPr>
        <w:t xml:space="preserve">ELi </w:t>
      </w:r>
      <w:commentRangeEnd w:id="37"/>
      <w:r>
        <w:commentReference w:id="37"/>
      </w:r>
      <w:r w:rsidR="00A77535" w:rsidRPr="001040E7">
        <w:rPr>
          <w:rFonts w:ascii="Times New Roman" w:eastAsia="Times New Roman" w:hAnsi="Times New Roman" w:cs="Times New Roman"/>
          <w:kern w:val="0"/>
          <w:sz w:val="24"/>
          <w:szCs w:val="24"/>
          <w:lang w:eastAsia="et-EE"/>
          <w14:ligatures w14:val="none"/>
        </w:rPr>
        <w:t>õigusaktist</w:t>
      </w:r>
      <w:r w:rsidR="002F1228" w:rsidRPr="001040E7">
        <w:rPr>
          <w:rFonts w:ascii="Times New Roman" w:eastAsia="Times New Roman" w:hAnsi="Times New Roman" w:cs="Times New Roman"/>
          <w:kern w:val="0"/>
          <w:sz w:val="24"/>
          <w:szCs w:val="24"/>
          <w:lang w:eastAsia="et-EE"/>
          <w14:ligatures w14:val="none"/>
        </w:rPr>
        <w:t>.</w:t>
      </w:r>
      <w:r w:rsidR="00090FB9" w:rsidRPr="001040E7">
        <w:rPr>
          <w:rFonts w:ascii="Times New Roman" w:eastAsia="Times New Roman" w:hAnsi="Times New Roman" w:cs="Times New Roman"/>
          <w:kern w:val="0"/>
          <w:sz w:val="24"/>
          <w:szCs w:val="24"/>
          <w:lang w:eastAsia="et-EE"/>
          <w14:ligatures w14:val="none"/>
        </w:rPr>
        <w:t>“;</w:t>
      </w:r>
    </w:p>
    <w:p w14:paraId="7E91DFC6" w14:textId="4BD68A72" w:rsidR="002C0442" w:rsidRPr="001040E7" w:rsidRDefault="002C0442" w:rsidP="001040E7">
      <w:pPr>
        <w:spacing w:after="0" w:line="240" w:lineRule="auto"/>
        <w:jc w:val="both"/>
        <w:rPr>
          <w:rFonts w:ascii="Times New Roman" w:hAnsi="Times New Roman" w:cs="Times New Roman"/>
          <w:sz w:val="24"/>
          <w:szCs w:val="24"/>
        </w:rPr>
      </w:pPr>
      <w:bookmarkStart w:id="38" w:name="para61lg3"/>
    </w:p>
    <w:p w14:paraId="72E1AE17" w14:textId="046BDCC3" w:rsidR="000B4D97" w:rsidRPr="001040E7" w:rsidRDefault="00064294"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w:t>
      </w:r>
      <w:r w:rsidR="006A4DD0" w:rsidRPr="001040E7">
        <w:rPr>
          <w:rFonts w:ascii="Times New Roman" w:eastAsia="Times New Roman" w:hAnsi="Times New Roman" w:cs="Times New Roman"/>
          <w:kern w:val="0"/>
          <w:sz w:val="24"/>
          <w:szCs w:val="24"/>
          <w:lang w:eastAsia="et-EE"/>
          <w14:ligatures w14:val="none"/>
        </w:rPr>
        <w:t>9</w:t>
      </w:r>
      <w:r w:rsidR="000209B8" w:rsidRPr="001040E7">
        <w:rPr>
          <w:rFonts w:ascii="Times New Roman" w:eastAsia="Times New Roman" w:hAnsi="Times New Roman" w:cs="Times New Roman"/>
          <w:kern w:val="0"/>
          <w:sz w:val="24"/>
          <w:szCs w:val="24"/>
          <w:lang w:eastAsia="et-EE"/>
          <w14:ligatures w14:val="none"/>
        </w:rPr>
        <w:t xml:space="preserve">) </w:t>
      </w:r>
      <w:bookmarkEnd w:id="38"/>
      <w:r w:rsidR="005033FA" w:rsidRPr="001040E7">
        <w:rPr>
          <w:rFonts w:ascii="Times New Roman" w:eastAsia="Times New Roman" w:hAnsi="Times New Roman" w:cs="Times New Roman"/>
          <w:kern w:val="0"/>
          <w:sz w:val="24"/>
          <w:szCs w:val="24"/>
          <w:lang w:eastAsia="et-EE"/>
          <w14:ligatures w14:val="none"/>
        </w:rPr>
        <w:t>p</w:t>
      </w:r>
      <w:r w:rsidR="000B4D97" w:rsidRPr="001040E7">
        <w:rPr>
          <w:rFonts w:ascii="Times New Roman" w:eastAsia="Times New Roman" w:hAnsi="Times New Roman" w:cs="Times New Roman"/>
          <w:kern w:val="0"/>
          <w:sz w:val="24"/>
          <w:szCs w:val="24"/>
          <w:lang w:eastAsia="et-EE"/>
          <w14:ligatures w14:val="none"/>
        </w:rPr>
        <w:t>aragrahv</w:t>
      </w:r>
      <w:r w:rsidR="001F1769" w:rsidRPr="001040E7">
        <w:rPr>
          <w:rFonts w:ascii="Times New Roman" w:eastAsia="Times New Roman" w:hAnsi="Times New Roman" w:cs="Times New Roman"/>
          <w:kern w:val="0"/>
          <w:sz w:val="24"/>
          <w:szCs w:val="24"/>
          <w:lang w:eastAsia="et-EE"/>
          <w14:ligatures w14:val="none"/>
        </w:rPr>
        <w:t>i</w:t>
      </w:r>
      <w:r w:rsidR="000B4D97" w:rsidRPr="001040E7">
        <w:rPr>
          <w:rFonts w:ascii="Times New Roman" w:eastAsia="Times New Roman" w:hAnsi="Times New Roman" w:cs="Times New Roman"/>
          <w:kern w:val="0"/>
          <w:sz w:val="24"/>
          <w:szCs w:val="24"/>
          <w:lang w:eastAsia="et-EE"/>
          <w14:ligatures w14:val="none"/>
        </w:rPr>
        <w:t xml:space="preserve"> 61 lõikes 3 asendatakse sõnad „kutselisel kalapüügil ja kalastuskaardi alusel toimuval harrastuskalapüügil“ sõnaga „kalapüügil“;</w:t>
      </w:r>
    </w:p>
    <w:p w14:paraId="2CDC2DF1" w14:textId="77777777" w:rsidR="00AA1875" w:rsidRPr="001040E7" w:rsidRDefault="00AA1875"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49656734" w14:textId="0813AA8D" w:rsidR="00AA1875"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40</w:t>
      </w:r>
      <w:r w:rsidR="00064294"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AA1875" w:rsidRPr="001040E7">
        <w:rPr>
          <w:rFonts w:ascii="Times New Roman" w:eastAsia="Times New Roman" w:hAnsi="Times New Roman" w:cs="Times New Roman"/>
          <w:kern w:val="0"/>
          <w:sz w:val="24"/>
          <w:szCs w:val="24"/>
          <w:lang w:eastAsia="et-EE"/>
          <w14:ligatures w14:val="none"/>
        </w:rPr>
        <w:t>aragrahvi 61 täiendatakse lõikega 3</w:t>
      </w:r>
      <w:r w:rsidR="00AA1875" w:rsidRPr="001040E7">
        <w:rPr>
          <w:rFonts w:ascii="Times New Roman" w:eastAsia="Times New Roman" w:hAnsi="Times New Roman" w:cs="Times New Roman"/>
          <w:kern w:val="0"/>
          <w:sz w:val="24"/>
          <w:szCs w:val="24"/>
          <w:vertAlign w:val="superscript"/>
          <w:lang w:eastAsia="et-EE"/>
          <w14:ligatures w14:val="none"/>
        </w:rPr>
        <w:t>1</w:t>
      </w:r>
      <w:r w:rsidR="00AA1875" w:rsidRPr="001040E7">
        <w:rPr>
          <w:rFonts w:ascii="Times New Roman" w:eastAsia="Times New Roman" w:hAnsi="Times New Roman" w:cs="Times New Roman"/>
          <w:kern w:val="0"/>
          <w:sz w:val="24"/>
          <w:szCs w:val="24"/>
          <w:lang w:eastAsia="et-EE"/>
          <w14:ligatures w14:val="none"/>
        </w:rPr>
        <w:t xml:space="preserve"> järgmises sõnastuses:</w:t>
      </w:r>
    </w:p>
    <w:p w14:paraId="28B37374" w14:textId="531F16DA" w:rsidR="00AA1875" w:rsidRPr="001040E7" w:rsidRDefault="00AA1875"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w:t>
      </w:r>
      <w:r w:rsidRPr="001040E7">
        <w:rPr>
          <w:rFonts w:ascii="Times New Roman" w:eastAsia="Times New Roman" w:hAnsi="Times New Roman" w:cs="Times New Roman"/>
          <w:kern w:val="0"/>
          <w:sz w:val="24"/>
          <w:szCs w:val="24"/>
          <w:vertAlign w:val="superscript"/>
          <w:lang w:eastAsia="et-EE"/>
          <w14:ligatures w14:val="none"/>
        </w:rPr>
        <w:t>1</w:t>
      </w:r>
      <w:r w:rsidRPr="001040E7">
        <w:rPr>
          <w:rFonts w:ascii="Times New Roman" w:eastAsia="Times New Roman" w:hAnsi="Times New Roman" w:cs="Times New Roman"/>
          <w:kern w:val="0"/>
          <w:sz w:val="24"/>
          <w:szCs w:val="24"/>
          <w:lang w:eastAsia="et-EE"/>
          <w14:ligatures w14:val="none"/>
        </w:rPr>
        <w:t>)</w:t>
      </w:r>
      <w:r w:rsidRPr="00091731">
        <w:rPr>
          <w:rFonts w:ascii="Times New Roman" w:eastAsia="Times New Roman" w:hAnsi="Times New Roman" w:cs="Times New Roman"/>
          <w:color w:val="202020"/>
          <w:kern w:val="0"/>
          <w:sz w:val="24"/>
          <w:szCs w:val="24"/>
          <w:shd w:val="clear" w:color="auto" w:fill="FFFFFF"/>
          <w:lang w:eastAsia="et-EE"/>
          <w14:ligatures w14:val="none"/>
        </w:rPr>
        <w:t xml:space="preserve"> </w:t>
      </w:r>
      <w:r w:rsidR="001F1769" w:rsidRPr="00091731">
        <w:rPr>
          <w:rFonts w:ascii="Times New Roman" w:eastAsia="Times New Roman" w:hAnsi="Times New Roman" w:cs="Times New Roman"/>
          <w:color w:val="202020"/>
          <w:kern w:val="0"/>
          <w:sz w:val="24"/>
          <w:szCs w:val="24"/>
          <w:shd w:val="clear" w:color="auto" w:fill="FFFFFF"/>
          <w:lang w:eastAsia="et-EE"/>
          <w14:ligatures w14:val="none"/>
        </w:rPr>
        <w:t>K</w:t>
      </w:r>
      <w:r w:rsidRPr="001040E7">
        <w:rPr>
          <w:rFonts w:ascii="Times New Roman" w:eastAsia="Times New Roman" w:hAnsi="Times New Roman" w:cs="Times New Roman"/>
          <w:kern w:val="0"/>
          <w:sz w:val="24"/>
          <w:szCs w:val="24"/>
          <w:lang w:eastAsia="et-EE"/>
          <w14:ligatures w14:val="none"/>
        </w:rPr>
        <w:t xml:space="preserve">utselisel kalapüügil merel </w:t>
      </w:r>
      <w:r w:rsidR="001F1769" w:rsidRPr="001040E7">
        <w:rPr>
          <w:rFonts w:ascii="Times New Roman" w:eastAsia="Times New Roman" w:hAnsi="Times New Roman" w:cs="Times New Roman"/>
          <w:kern w:val="0"/>
          <w:sz w:val="24"/>
          <w:szCs w:val="24"/>
          <w:lang w:eastAsia="et-EE"/>
          <w14:ligatures w14:val="none"/>
        </w:rPr>
        <w:t xml:space="preserve">esitatakse </w:t>
      </w:r>
      <w:commentRangeStart w:id="39"/>
      <w:r w:rsidRPr="001040E7">
        <w:rPr>
          <w:rFonts w:ascii="Times New Roman" w:eastAsia="Times New Roman" w:hAnsi="Times New Roman" w:cs="Times New Roman"/>
          <w:kern w:val="0"/>
          <w:sz w:val="24"/>
          <w:szCs w:val="24"/>
          <w:lang w:eastAsia="et-EE"/>
          <w14:ligatures w14:val="none"/>
        </w:rPr>
        <w:t>asjakohased andmed</w:t>
      </w:r>
      <w:commentRangeEnd w:id="39"/>
      <w:r>
        <w:commentReference w:id="39"/>
      </w:r>
      <w:r w:rsidRPr="001040E7">
        <w:rPr>
          <w:rFonts w:ascii="Times New Roman" w:eastAsia="Times New Roman" w:hAnsi="Times New Roman" w:cs="Times New Roman"/>
          <w:kern w:val="0"/>
          <w:sz w:val="24"/>
          <w:szCs w:val="24"/>
          <w:lang w:eastAsia="et-EE"/>
          <w14:ligatures w14:val="none"/>
        </w:rPr>
        <w:t xml:space="preserve"> nõukogu määruse (EÜ) nr 1224/2009 artikli 14 lõike</w:t>
      </w:r>
      <w:r w:rsidR="005D300F" w:rsidRPr="001040E7">
        <w:rPr>
          <w:rFonts w:ascii="Times New Roman" w:eastAsia="Times New Roman" w:hAnsi="Times New Roman" w:cs="Times New Roman"/>
          <w:kern w:val="0"/>
          <w:sz w:val="24"/>
          <w:szCs w:val="24"/>
          <w:lang w:eastAsia="et-EE"/>
          <w14:ligatures w14:val="none"/>
        </w:rPr>
        <w:t>s</w:t>
      </w:r>
      <w:r w:rsidRPr="001040E7">
        <w:rPr>
          <w:rFonts w:ascii="Times New Roman" w:eastAsia="Times New Roman" w:hAnsi="Times New Roman" w:cs="Times New Roman"/>
          <w:kern w:val="0"/>
          <w:sz w:val="24"/>
          <w:szCs w:val="24"/>
          <w:lang w:eastAsia="et-EE"/>
          <w14:ligatures w14:val="none"/>
        </w:rPr>
        <w:t xml:space="preserve"> 8 sätetatud juhul.“;</w:t>
      </w:r>
    </w:p>
    <w:p w14:paraId="7017DE85" w14:textId="00AD2378" w:rsidR="003A6585" w:rsidRPr="001040E7" w:rsidRDefault="003A6585"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2213DAE2" w14:textId="3F47DCE9" w:rsidR="00553FF0"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41</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2C0442" w:rsidRPr="001040E7">
        <w:rPr>
          <w:rFonts w:ascii="Times New Roman" w:eastAsia="Times New Roman" w:hAnsi="Times New Roman" w:cs="Times New Roman"/>
          <w:kern w:val="0"/>
          <w:sz w:val="24"/>
          <w:szCs w:val="24"/>
          <w:lang w:eastAsia="et-EE"/>
          <w14:ligatures w14:val="none"/>
        </w:rPr>
        <w:t>i 61 lõ</w:t>
      </w:r>
      <w:r w:rsidR="00D13949" w:rsidRPr="001040E7">
        <w:rPr>
          <w:rFonts w:ascii="Times New Roman" w:eastAsia="Times New Roman" w:hAnsi="Times New Roman" w:cs="Times New Roman"/>
          <w:kern w:val="0"/>
          <w:sz w:val="24"/>
          <w:szCs w:val="24"/>
          <w:lang w:eastAsia="et-EE"/>
          <w14:ligatures w14:val="none"/>
        </w:rPr>
        <w:t>i</w:t>
      </w:r>
      <w:r w:rsidR="006521A5" w:rsidRPr="00091731">
        <w:rPr>
          <w:rFonts w:ascii="Times New Roman" w:eastAsia="Times New Roman" w:hAnsi="Times New Roman" w:cs="Times New Roman"/>
          <w:kern w:val="0"/>
          <w:sz w:val="24"/>
          <w:szCs w:val="24"/>
          <w:lang w:eastAsia="et-EE"/>
          <w14:ligatures w14:val="none"/>
        </w:rPr>
        <w:t>ked</w:t>
      </w:r>
      <w:r w:rsidR="002C0442" w:rsidRPr="001040E7">
        <w:rPr>
          <w:rFonts w:ascii="Times New Roman" w:eastAsia="Times New Roman" w:hAnsi="Times New Roman" w:cs="Times New Roman"/>
          <w:kern w:val="0"/>
          <w:sz w:val="24"/>
          <w:szCs w:val="24"/>
          <w:lang w:eastAsia="et-EE"/>
          <w14:ligatures w14:val="none"/>
        </w:rPr>
        <w:t xml:space="preserve"> 4 </w:t>
      </w:r>
      <w:commentRangeStart w:id="40"/>
      <w:r w:rsidR="00462302" w:rsidRPr="001040E7">
        <w:rPr>
          <w:rFonts w:ascii="Times New Roman" w:eastAsia="Times New Roman" w:hAnsi="Times New Roman" w:cs="Times New Roman"/>
          <w:kern w:val="0"/>
          <w:sz w:val="24"/>
          <w:szCs w:val="24"/>
          <w:lang w:eastAsia="et-EE"/>
          <w14:ligatures w14:val="none"/>
        </w:rPr>
        <w:t xml:space="preserve">ja 8 </w:t>
      </w:r>
      <w:r w:rsidR="002C0442" w:rsidRPr="001040E7">
        <w:rPr>
          <w:rFonts w:ascii="Times New Roman" w:eastAsia="Times New Roman" w:hAnsi="Times New Roman" w:cs="Times New Roman"/>
          <w:kern w:val="0"/>
          <w:sz w:val="24"/>
          <w:szCs w:val="24"/>
          <w:lang w:eastAsia="et-EE"/>
          <w14:ligatures w14:val="none"/>
        </w:rPr>
        <w:t>tunnistatakse kehtetuks;</w:t>
      </w:r>
      <w:commentRangeEnd w:id="40"/>
      <w:r>
        <w:commentReference w:id="40"/>
      </w:r>
    </w:p>
    <w:p w14:paraId="5660874E" w14:textId="77777777" w:rsidR="002C0442" w:rsidRPr="001040E7" w:rsidRDefault="002C0442"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0CCBE7AD" w14:textId="7E9AEBD6" w:rsidR="002C0442"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42</w:t>
      </w:r>
      <w:r w:rsidR="000209B8"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1F1769" w:rsidRPr="001040E7">
        <w:rPr>
          <w:rFonts w:ascii="Times New Roman" w:eastAsia="Times New Roman" w:hAnsi="Times New Roman" w:cs="Times New Roman"/>
          <w:kern w:val="0"/>
          <w:sz w:val="24"/>
          <w:szCs w:val="24"/>
          <w:lang w:eastAsia="et-EE"/>
          <w14:ligatures w14:val="none"/>
        </w:rPr>
        <w:t>i</w:t>
      </w:r>
      <w:r w:rsidR="002C0442" w:rsidRPr="001040E7">
        <w:rPr>
          <w:rFonts w:ascii="Times New Roman" w:eastAsia="Times New Roman" w:hAnsi="Times New Roman" w:cs="Times New Roman"/>
          <w:kern w:val="0"/>
          <w:sz w:val="24"/>
          <w:szCs w:val="24"/>
          <w:lang w:eastAsia="et-EE"/>
          <w14:ligatures w14:val="none"/>
        </w:rPr>
        <w:t xml:space="preserve"> 61 lõ</w:t>
      </w:r>
      <w:r w:rsidR="00D13949" w:rsidRPr="001040E7">
        <w:rPr>
          <w:rFonts w:ascii="Times New Roman" w:eastAsia="Times New Roman" w:hAnsi="Times New Roman" w:cs="Times New Roman"/>
          <w:kern w:val="0"/>
          <w:sz w:val="24"/>
          <w:szCs w:val="24"/>
          <w:lang w:eastAsia="et-EE"/>
          <w14:ligatures w14:val="none"/>
        </w:rPr>
        <w:t>i</w:t>
      </w:r>
      <w:r w:rsidR="002C0442" w:rsidRPr="001040E7">
        <w:rPr>
          <w:rFonts w:ascii="Times New Roman" w:eastAsia="Times New Roman" w:hAnsi="Times New Roman" w:cs="Times New Roman"/>
          <w:kern w:val="0"/>
          <w:sz w:val="24"/>
          <w:szCs w:val="24"/>
          <w:lang w:eastAsia="et-EE"/>
          <w14:ligatures w14:val="none"/>
        </w:rPr>
        <w:t>ge 5 muudetakse ja sõnastatakse järgmiselt:</w:t>
      </w:r>
    </w:p>
    <w:p w14:paraId="581C0F57" w14:textId="712A9528" w:rsidR="002C0442" w:rsidRPr="001040E7" w:rsidRDefault="002C0442"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„(5)</w:t>
      </w:r>
      <w:r w:rsidR="00B74334" w:rsidRPr="001040E7">
        <w:rPr>
          <w:rFonts w:ascii="Times New Roman" w:eastAsia="Times New Roman" w:hAnsi="Times New Roman" w:cs="Times New Roman"/>
          <w:kern w:val="0"/>
          <w:sz w:val="24"/>
          <w:szCs w:val="24"/>
          <w:lang w:eastAsia="et-EE"/>
          <w14:ligatures w14:val="none"/>
        </w:rPr>
        <w:t xml:space="preserve"> </w:t>
      </w:r>
      <w:r w:rsidRPr="001040E7">
        <w:rPr>
          <w:rFonts w:ascii="Times New Roman" w:eastAsia="Times New Roman" w:hAnsi="Times New Roman" w:cs="Times New Roman"/>
          <w:kern w:val="0"/>
          <w:sz w:val="24"/>
          <w:szCs w:val="24"/>
          <w:lang w:eastAsia="et-EE"/>
          <w14:ligatures w14:val="none"/>
        </w:rPr>
        <w:t>Kala ja veetaime esmakokkuostja esitab andmed kala esmakokkuostu kohta nõukogu määruse (EÜ) nr 1224/2009 artikli 62 kohaselt.“;</w:t>
      </w:r>
    </w:p>
    <w:p w14:paraId="4F2CBD13" w14:textId="77777777" w:rsidR="00AC7F5B" w:rsidRPr="001040E7" w:rsidRDefault="00AC7F5B"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77EFA555" w14:textId="07D8FDF8" w:rsidR="00AC7F5B" w:rsidRPr="001040E7" w:rsidRDefault="00AC7F5B"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w:t>
      </w:r>
      <w:r w:rsidR="006A4DD0" w:rsidRPr="001040E7">
        <w:rPr>
          <w:rFonts w:ascii="Times New Roman" w:eastAsia="Times New Roman" w:hAnsi="Times New Roman" w:cs="Times New Roman"/>
          <w:kern w:val="0"/>
          <w:sz w:val="24"/>
          <w:szCs w:val="24"/>
          <w:lang w:eastAsia="et-EE"/>
          <w14:ligatures w14:val="none"/>
        </w:rPr>
        <w:t>3</w:t>
      </w:r>
      <w:r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A655AB" w:rsidRPr="001040E7">
        <w:rPr>
          <w:rFonts w:ascii="Times New Roman" w:eastAsia="Times New Roman" w:hAnsi="Times New Roman" w:cs="Times New Roman"/>
          <w:kern w:val="0"/>
          <w:sz w:val="24"/>
          <w:szCs w:val="24"/>
          <w:lang w:eastAsia="et-EE"/>
          <w14:ligatures w14:val="none"/>
        </w:rPr>
        <w:t>aragrahvi 61 lõikes 7 asendatakse tekstiosa „66</w:t>
      </w:r>
      <w:bookmarkStart w:id="41" w:name="_Hlk208077668"/>
      <w:r w:rsidR="00C52A7F">
        <w:rPr>
          <w:rFonts w:ascii="Times New Roman" w:eastAsia="Times New Roman" w:hAnsi="Times New Roman" w:cs="Times New Roman"/>
          <w:kern w:val="0"/>
          <w:sz w:val="24"/>
          <w:szCs w:val="24"/>
          <w:lang w:eastAsia="et-EE"/>
          <w14:ligatures w14:val="none"/>
        </w:rPr>
        <w:t>–</w:t>
      </w:r>
      <w:bookmarkEnd w:id="41"/>
      <w:r w:rsidR="00A655AB" w:rsidRPr="001040E7">
        <w:rPr>
          <w:rFonts w:ascii="Times New Roman" w:eastAsia="Times New Roman" w:hAnsi="Times New Roman" w:cs="Times New Roman"/>
          <w:kern w:val="0"/>
          <w:sz w:val="24"/>
          <w:szCs w:val="24"/>
          <w:lang w:eastAsia="et-EE"/>
          <w14:ligatures w14:val="none"/>
        </w:rPr>
        <w:t>68“ tekstiosaga „66 ja 68“;</w:t>
      </w:r>
    </w:p>
    <w:p w14:paraId="20EE68C3" w14:textId="77777777" w:rsidR="00BF508A" w:rsidRPr="001040E7" w:rsidRDefault="00BF508A"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71FFB866" w14:textId="33305E47" w:rsidR="00BF508A" w:rsidRPr="001040E7" w:rsidRDefault="006061DE"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w:t>
      </w:r>
      <w:r w:rsidR="006A4DD0" w:rsidRPr="001040E7">
        <w:rPr>
          <w:rFonts w:ascii="Times New Roman" w:eastAsia="Times New Roman" w:hAnsi="Times New Roman" w:cs="Times New Roman"/>
          <w:kern w:val="0"/>
          <w:sz w:val="24"/>
          <w:szCs w:val="24"/>
          <w:lang w:eastAsia="et-EE"/>
          <w14:ligatures w14:val="none"/>
        </w:rPr>
        <w:t>4</w:t>
      </w:r>
      <w:r w:rsidRPr="001040E7">
        <w:rPr>
          <w:rFonts w:ascii="Times New Roman" w:eastAsia="Times New Roman" w:hAnsi="Times New Roman" w:cs="Times New Roman"/>
          <w:kern w:val="0"/>
          <w:sz w:val="24"/>
          <w:szCs w:val="24"/>
          <w:lang w:eastAsia="et-EE"/>
          <w14:ligatures w14:val="none"/>
        </w:rPr>
        <w:t xml:space="preserve">) </w:t>
      </w:r>
      <w:r w:rsidR="00BF508A" w:rsidRPr="001040E7">
        <w:rPr>
          <w:rFonts w:ascii="Times New Roman" w:eastAsia="Times New Roman" w:hAnsi="Times New Roman" w:cs="Times New Roman"/>
          <w:kern w:val="0"/>
          <w:sz w:val="24"/>
          <w:szCs w:val="24"/>
          <w:lang w:eastAsia="et-EE"/>
          <w14:ligatures w14:val="none"/>
        </w:rPr>
        <w:t>paragrahvi 61 lõi</w:t>
      </w:r>
      <w:r w:rsidR="001F1769" w:rsidRPr="001040E7">
        <w:rPr>
          <w:rFonts w:ascii="Times New Roman" w:eastAsia="Times New Roman" w:hAnsi="Times New Roman" w:cs="Times New Roman"/>
          <w:kern w:val="0"/>
          <w:sz w:val="24"/>
          <w:szCs w:val="24"/>
          <w:lang w:eastAsia="et-EE"/>
          <w14:ligatures w14:val="none"/>
        </w:rPr>
        <w:t>k</w:t>
      </w:r>
      <w:r w:rsidR="00BF508A" w:rsidRPr="001040E7">
        <w:rPr>
          <w:rFonts w:ascii="Times New Roman" w:eastAsia="Times New Roman" w:hAnsi="Times New Roman" w:cs="Times New Roman"/>
          <w:kern w:val="0"/>
          <w:sz w:val="24"/>
          <w:szCs w:val="24"/>
          <w:lang w:eastAsia="et-EE"/>
          <w14:ligatures w14:val="none"/>
        </w:rPr>
        <w:t>es 9 asendatakse tekstiosa „</w:t>
      </w:r>
      <w:r w:rsidR="00B74334" w:rsidRPr="001040E7">
        <w:rPr>
          <w:rFonts w:ascii="Times New Roman" w:eastAsia="Times New Roman" w:hAnsi="Times New Roman" w:cs="Times New Roman"/>
          <w:kern w:val="0"/>
          <w:sz w:val="24"/>
          <w:szCs w:val="24"/>
          <w:lang w:eastAsia="et-EE"/>
          <w14:ligatures w14:val="none"/>
        </w:rPr>
        <w:t xml:space="preserve">1 </w:t>
      </w:r>
      <w:r w:rsidR="00BF508A" w:rsidRPr="001040E7">
        <w:rPr>
          <w:rFonts w:ascii="Times New Roman" w:eastAsia="Times New Roman" w:hAnsi="Times New Roman" w:cs="Times New Roman"/>
          <w:kern w:val="0"/>
          <w:sz w:val="24"/>
          <w:szCs w:val="24"/>
          <w:lang w:eastAsia="et-EE"/>
          <w14:ligatures w14:val="none"/>
        </w:rPr>
        <w:t>ja 3</w:t>
      </w:r>
      <w:r w:rsidR="00C52A7F">
        <w:rPr>
          <w:rFonts w:ascii="Times New Roman" w:eastAsia="Times New Roman" w:hAnsi="Times New Roman" w:cs="Times New Roman"/>
          <w:kern w:val="0"/>
          <w:sz w:val="24"/>
          <w:szCs w:val="24"/>
          <w:lang w:eastAsia="et-EE"/>
          <w14:ligatures w14:val="none"/>
        </w:rPr>
        <w:t>–</w:t>
      </w:r>
      <w:r w:rsidR="001F1769" w:rsidRPr="001040E7">
        <w:rPr>
          <w:rFonts w:ascii="Times New Roman" w:eastAsia="Times New Roman" w:hAnsi="Times New Roman" w:cs="Times New Roman"/>
          <w:kern w:val="0"/>
          <w:sz w:val="24"/>
          <w:szCs w:val="24"/>
          <w:lang w:eastAsia="et-EE"/>
          <w14:ligatures w14:val="none"/>
        </w:rPr>
        <w:t>7</w:t>
      </w:r>
      <w:r w:rsidR="00BF508A" w:rsidRPr="001040E7">
        <w:rPr>
          <w:rFonts w:ascii="Times New Roman" w:eastAsia="Times New Roman" w:hAnsi="Times New Roman" w:cs="Times New Roman"/>
          <w:kern w:val="0"/>
          <w:sz w:val="24"/>
          <w:szCs w:val="24"/>
          <w:lang w:eastAsia="et-EE"/>
          <w14:ligatures w14:val="none"/>
        </w:rPr>
        <w:t>“ tekstiosaga „</w:t>
      </w:r>
      <w:r w:rsidR="00B74334" w:rsidRPr="001040E7">
        <w:rPr>
          <w:rFonts w:ascii="Times New Roman" w:eastAsia="Times New Roman" w:hAnsi="Times New Roman" w:cs="Times New Roman"/>
          <w:kern w:val="0"/>
          <w:sz w:val="24"/>
          <w:szCs w:val="24"/>
          <w:lang w:eastAsia="et-EE"/>
          <w14:ligatures w14:val="none"/>
        </w:rPr>
        <w:t xml:space="preserve">1, </w:t>
      </w:r>
      <w:r w:rsidR="00BF508A" w:rsidRPr="001040E7">
        <w:rPr>
          <w:rFonts w:ascii="Times New Roman" w:eastAsia="Times New Roman" w:hAnsi="Times New Roman" w:cs="Times New Roman"/>
          <w:kern w:val="0"/>
          <w:sz w:val="24"/>
          <w:szCs w:val="24"/>
          <w:lang w:eastAsia="et-EE"/>
          <w14:ligatures w14:val="none"/>
        </w:rPr>
        <w:t>3</w:t>
      </w:r>
      <w:r w:rsidR="00B74334" w:rsidRPr="001040E7">
        <w:rPr>
          <w:rFonts w:ascii="Times New Roman" w:eastAsia="Times New Roman" w:hAnsi="Times New Roman" w:cs="Times New Roman"/>
          <w:kern w:val="0"/>
          <w:sz w:val="24"/>
          <w:szCs w:val="24"/>
          <w:lang w:eastAsia="et-EE"/>
          <w14:ligatures w14:val="none"/>
        </w:rPr>
        <w:t>, 3</w:t>
      </w:r>
      <w:r w:rsidR="00B74334" w:rsidRPr="001040E7">
        <w:rPr>
          <w:rFonts w:ascii="Times New Roman" w:eastAsia="Times New Roman" w:hAnsi="Times New Roman" w:cs="Times New Roman"/>
          <w:kern w:val="0"/>
          <w:sz w:val="24"/>
          <w:szCs w:val="24"/>
          <w:vertAlign w:val="superscript"/>
          <w:lang w:eastAsia="et-EE"/>
          <w14:ligatures w14:val="none"/>
        </w:rPr>
        <w:t>1</w:t>
      </w:r>
      <w:r w:rsidR="00BF508A" w:rsidRPr="001040E7">
        <w:rPr>
          <w:rFonts w:ascii="Times New Roman" w:eastAsia="Times New Roman" w:hAnsi="Times New Roman" w:cs="Times New Roman"/>
          <w:kern w:val="0"/>
          <w:sz w:val="24"/>
          <w:szCs w:val="24"/>
          <w:lang w:eastAsia="et-EE"/>
          <w14:ligatures w14:val="none"/>
        </w:rPr>
        <w:t xml:space="preserve"> ja 5</w:t>
      </w:r>
      <w:r w:rsidR="00C52A7F">
        <w:rPr>
          <w:rFonts w:ascii="Times New Roman" w:eastAsia="Times New Roman" w:hAnsi="Times New Roman" w:cs="Times New Roman"/>
          <w:kern w:val="0"/>
          <w:sz w:val="24"/>
          <w:szCs w:val="24"/>
          <w:lang w:eastAsia="et-EE"/>
          <w14:ligatures w14:val="none"/>
        </w:rPr>
        <w:t>–</w:t>
      </w:r>
      <w:r w:rsidR="001F1769" w:rsidRPr="001040E7">
        <w:rPr>
          <w:rFonts w:ascii="Times New Roman" w:eastAsia="Times New Roman" w:hAnsi="Times New Roman" w:cs="Times New Roman"/>
          <w:kern w:val="0"/>
          <w:sz w:val="24"/>
          <w:szCs w:val="24"/>
          <w:lang w:eastAsia="et-EE"/>
          <w14:ligatures w14:val="none"/>
        </w:rPr>
        <w:t>7</w:t>
      </w:r>
      <w:r w:rsidR="00BF508A" w:rsidRPr="001040E7">
        <w:rPr>
          <w:rFonts w:ascii="Times New Roman" w:eastAsia="Times New Roman" w:hAnsi="Times New Roman" w:cs="Times New Roman"/>
          <w:kern w:val="0"/>
          <w:sz w:val="24"/>
          <w:szCs w:val="24"/>
          <w:lang w:eastAsia="et-EE"/>
          <w14:ligatures w14:val="none"/>
        </w:rPr>
        <w:t>“;</w:t>
      </w:r>
    </w:p>
    <w:p w14:paraId="7901E78C" w14:textId="77777777" w:rsidR="008E3B39" w:rsidRPr="001040E7" w:rsidRDefault="008E3B39"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4567DD7D" w14:textId="4BFE8CF7" w:rsidR="008E3B39"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45) </w:t>
      </w:r>
      <w:r w:rsidR="00987F39" w:rsidRPr="001040E7">
        <w:rPr>
          <w:rFonts w:ascii="Times New Roman" w:eastAsia="Times New Roman" w:hAnsi="Times New Roman" w:cs="Times New Roman"/>
          <w:kern w:val="0"/>
          <w:sz w:val="24"/>
          <w:szCs w:val="24"/>
          <w:lang w:eastAsia="et-EE"/>
          <w14:ligatures w14:val="none"/>
        </w:rPr>
        <w:t>p</w:t>
      </w:r>
      <w:r w:rsidR="008E3B39" w:rsidRPr="001040E7">
        <w:rPr>
          <w:rFonts w:ascii="Times New Roman" w:eastAsia="Times New Roman" w:hAnsi="Times New Roman" w:cs="Times New Roman"/>
          <w:kern w:val="0"/>
          <w:sz w:val="24"/>
          <w:szCs w:val="24"/>
          <w:lang w:eastAsia="et-EE"/>
          <w14:ligatures w14:val="none"/>
        </w:rPr>
        <w:t>aragrahvi 61 lõikes 15</w:t>
      </w:r>
      <w:r w:rsidR="001F1769" w:rsidRPr="001040E7">
        <w:rPr>
          <w:rFonts w:ascii="Times New Roman" w:eastAsia="Times New Roman" w:hAnsi="Times New Roman" w:cs="Times New Roman"/>
          <w:kern w:val="0"/>
          <w:sz w:val="24"/>
          <w:szCs w:val="24"/>
          <w:lang w:eastAsia="et-EE"/>
          <w14:ligatures w14:val="none"/>
        </w:rPr>
        <w:t xml:space="preserve"> asendatakse tekstiosa „</w:t>
      </w:r>
      <w:r w:rsidR="00431C9D" w:rsidRPr="001040E7">
        <w:rPr>
          <w:rFonts w:ascii="Times New Roman" w:eastAsia="Times New Roman" w:hAnsi="Times New Roman" w:cs="Times New Roman"/>
          <w:kern w:val="0"/>
          <w:sz w:val="24"/>
          <w:szCs w:val="24"/>
          <w:lang w:eastAsia="et-EE"/>
          <w14:ligatures w14:val="none"/>
        </w:rPr>
        <w:t xml:space="preserve">1 </w:t>
      </w:r>
      <w:r w:rsidR="001F1769" w:rsidRPr="001040E7">
        <w:rPr>
          <w:rFonts w:ascii="Times New Roman" w:eastAsia="Times New Roman" w:hAnsi="Times New Roman" w:cs="Times New Roman"/>
          <w:kern w:val="0"/>
          <w:sz w:val="24"/>
          <w:szCs w:val="24"/>
          <w:lang w:eastAsia="et-EE"/>
          <w14:ligatures w14:val="none"/>
        </w:rPr>
        <w:t>ja 3</w:t>
      </w:r>
      <w:r w:rsidR="00C52A7F">
        <w:rPr>
          <w:rFonts w:ascii="Times New Roman" w:eastAsia="Times New Roman" w:hAnsi="Times New Roman" w:cs="Times New Roman"/>
          <w:kern w:val="0"/>
          <w:sz w:val="24"/>
          <w:szCs w:val="24"/>
          <w:lang w:eastAsia="et-EE"/>
          <w14:ligatures w14:val="none"/>
        </w:rPr>
        <w:t>–</w:t>
      </w:r>
      <w:r w:rsidR="001F1769" w:rsidRPr="001040E7">
        <w:rPr>
          <w:rFonts w:ascii="Times New Roman" w:eastAsia="Times New Roman" w:hAnsi="Times New Roman" w:cs="Times New Roman"/>
          <w:kern w:val="0"/>
          <w:sz w:val="24"/>
          <w:szCs w:val="24"/>
          <w:lang w:eastAsia="et-EE"/>
          <w14:ligatures w14:val="none"/>
        </w:rPr>
        <w:t>8“ tekstiosaga „</w:t>
      </w:r>
      <w:r w:rsidR="00431C9D" w:rsidRPr="001040E7">
        <w:rPr>
          <w:rFonts w:ascii="Times New Roman" w:eastAsia="Times New Roman" w:hAnsi="Times New Roman" w:cs="Times New Roman"/>
          <w:kern w:val="0"/>
          <w:sz w:val="24"/>
          <w:szCs w:val="24"/>
          <w:lang w:eastAsia="et-EE"/>
          <w14:ligatures w14:val="none"/>
        </w:rPr>
        <w:t>1</w:t>
      </w:r>
      <w:r w:rsidR="001F1769" w:rsidRPr="001040E7">
        <w:rPr>
          <w:rFonts w:ascii="Times New Roman" w:eastAsia="Times New Roman" w:hAnsi="Times New Roman" w:cs="Times New Roman"/>
          <w:kern w:val="0"/>
          <w:sz w:val="24"/>
          <w:szCs w:val="24"/>
          <w:lang w:eastAsia="et-EE"/>
          <w14:ligatures w14:val="none"/>
        </w:rPr>
        <w:t>,</w:t>
      </w:r>
      <w:r w:rsidR="00431C9D" w:rsidRPr="001040E7">
        <w:rPr>
          <w:rFonts w:ascii="Times New Roman" w:eastAsia="Times New Roman" w:hAnsi="Times New Roman" w:cs="Times New Roman"/>
          <w:kern w:val="0"/>
          <w:sz w:val="24"/>
          <w:szCs w:val="24"/>
          <w:lang w:eastAsia="et-EE"/>
          <w14:ligatures w14:val="none"/>
        </w:rPr>
        <w:t xml:space="preserve"> </w:t>
      </w:r>
      <w:r w:rsidR="001F1769" w:rsidRPr="001040E7">
        <w:rPr>
          <w:rFonts w:ascii="Times New Roman" w:eastAsia="Times New Roman" w:hAnsi="Times New Roman" w:cs="Times New Roman"/>
          <w:kern w:val="0"/>
          <w:sz w:val="24"/>
          <w:szCs w:val="24"/>
          <w:lang w:eastAsia="et-EE"/>
          <w14:ligatures w14:val="none"/>
        </w:rPr>
        <w:t>3</w:t>
      </w:r>
      <w:r w:rsidR="00431C9D" w:rsidRPr="001040E7">
        <w:rPr>
          <w:rFonts w:ascii="Times New Roman" w:eastAsia="Times New Roman" w:hAnsi="Times New Roman" w:cs="Times New Roman"/>
          <w:kern w:val="0"/>
          <w:sz w:val="24"/>
          <w:szCs w:val="24"/>
          <w:lang w:eastAsia="et-EE"/>
          <w14:ligatures w14:val="none"/>
        </w:rPr>
        <w:t>, 3</w:t>
      </w:r>
      <w:r w:rsidR="00431C9D" w:rsidRPr="001040E7">
        <w:rPr>
          <w:rFonts w:ascii="Times New Roman" w:eastAsia="Times New Roman" w:hAnsi="Times New Roman" w:cs="Times New Roman"/>
          <w:kern w:val="0"/>
          <w:sz w:val="24"/>
          <w:szCs w:val="24"/>
          <w:vertAlign w:val="superscript"/>
          <w:lang w:eastAsia="et-EE"/>
          <w14:ligatures w14:val="none"/>
        </w:rPr>
        <w:t>1</w:t>
      </w:r>
      <w:r w:rsidR="001F1769" w:rsidRPr="001040E7">
        <w:rPr>
          <w:rFonts w:ascii="Times New Roman" w:eastAsia="Times New Roman" w:hAnsi="Times New Roman" w:cs="Times New Roman"/>
          <w:kern w:val="0"/>
          <w:sz w:val="24"/>
          <w:szCs w:val="24"/>
          <w:lang w:eastAsia="et-EE"/>
          <w14:ligatures w14:val="none"/>
        </w:rPr>
        <w:t xml:space="preserve"> ja 5</w:t>
      </w:r>
      <w:r w:rsidR="00C52A7F">
        <w:rPr>
          <w:rFonts w:ascii="Times New Roman" w:eastAsia="Times New Roman" w:hAnsi="Times New Roman" w:cs="Times New Roman"/>
          <w:kern w:val="0"/>
          <w:sz w:val="24"/>
          <w:szCs w:val="24"/>
          <w:lang w:eastAsia="et-EE"/>
          <w14:ligatures w14:val="none"/>
        </w:rPr>
        <w:t>–</w:t>
      </w:r>
      <w:r w:rsidR="001F1769" w:rsidRPr="001040E7">
        <w:rPr>
          <w:rFonts w:ascii="Times New Roman" w:eastAsia="Times New Roman" w:hAnsi="Times New Roman" w:cs="Times New Roman"/>
          <w:kern w:val="0"/>
          <w:sz w:val="24"/>
          <w:szCs w:val="24"/>
          <w:lang w:eastAsia="et-EE"/>
          <w14:ligatures w14:val="none"/>
        </w:rPr>
        <w:t>7“;</w:t>
      </w:r>
    </w:p>
    <w:p w14:paraId="68DA0F65" w14:textId="478551CC" w:rsidR="002C0442" w:rsidRPr="001040E7" w:rsidRDefault="002C0442"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797CB87D" w14:textId="3BB3B4DA" w:rsidR="00553FF0" w:rsidRPr="001040E7" w:rsidRDefault="000209B8"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w:t>
      </w:r>
      <w:r w:rsidR="006A4DD0" w:rsidRPr="001040E7">
        <w:rPr>
          <w:rFonts w:ascii="Times New Roman" w:eastAsia="Times New Roman" w:hAnsi="Times New Roman" w:cs="Times New Roman"/>
          <w:kern w:val="0"/>
          <w:sz w:val="24"/>
          <w:szCs w:val="24"/>
          <w:lang w:eastAsia="et-EE"/>
          <w14:ligatures w14:val="none"/>
        </w:rPr>
        <w:t>6</w:t>
      </w:r>
      <w:r w:rsidRPr="001040E7">
        <w:rPr>
          <w:rFonts w:ascii="Times New Roman" w:eastAsia="Times New Roman" w:hAnsi="Times New Roman" w:cs="Times New Roman"/>
          <w:kern w:val="0"/>
          <w:sz w:val="24"/>
          <w:szCs w:val="24"/>
          <w:lang w:eastAsia="et-EE"/>
          <w14:ligatures w14:val="none"/>
        </w:rPr>
        <w:t xml:space="preserve">) </w:t>
      </w:r>
      <w:bookmarkStart w:id="42" w:name="_Hlk198294969"/>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987F39" w:rsidRPr="001040E7">
        <w:rPr>
          <w:rFonts w:ascii="Times New Roman" w:eastAsia="Times New Roman" w:hAnsi="Times New Roman" w:cs="Times New Roman"/>
          <w:kern w:val="0"/>
          <w:sz w:val="24"/>
          <w:szCs w:val="24"/>
          <w:lang w:eastAsia="et-EE"/>
          <w14:ligatures w14:val="none"/>
        </w:rPr>
        <w:t>i</w:t>
      </w:r>
      <w:r w:rsidR="002C0442" w:rsidRPr="001040E7">
        <w:rPr>
          <w:rFonts w:ascii="Times New Roman" w:eastAsia="Times New Roman" w:hAnsi="Times New Roman" w:cs="Times New Roman"/>
          <w:kern w:val="0"/>
          <w:sz w:val="24"/>
          <w:szCs w:val="24"/>
          <w:lang w:eastAsia="et-EE"/>
          <w14:ligatures w14:val="none"/>
        </w:rPr>
        <w:t xml:space="preserve"> 61 lõikes 16 asendatakse</w:t>
      </w:r>
      <w:bookmarkEnd w:id="42"/>
      <w:r w:rsidR="002C0442" w:rsidRPr="001040E7">
        <w:rPr>
          <w:rFonts w:ascii="Times New Roman" w:eastAsia="Times New Roman" w:hAnsi="Times New Roman" w:cs="Times New Roman"/>
          <w:kern w:val="0"/>
          <w:sz w:val="24"/>
          <w:szCs w:val="24"/>
          <w:lang w:eastAsia="et-EE"/>
          <w14:ligatures w14:val="none"/>
        </w:rPr>
        <w:t xml:space="preserve"> </w:t>
      </w:r>
      <w:r w:rsidR="007E42E6" w:rsidRPr="001040E7">
        <w:rPr>
          <w:rFonts w:ascii="Times New Roman" w:eastAsia="Times New Roman" w:hAnsi="Times New Roman" w:cs="Times New Roman"/>
          <w:kern w:val="0"/>
          <w:sz w:val="24"/>
          <w:szCs w:val="24"/>
          <w:lang w:eastAsia="et-EE"/>
          <w14:ligatures w14:val="none"/>
        </w:rPr>
        <w:t>tekstiosa</w:t>
      </w:r>
      <w:r w:rsidR="008F55DF" w:rsidRPr="001040E7">
        <w:rPr>
          <w:rFonts w:ascii="Times New Roman" w:eastAsia="Times New Roman" w:hAnsi="Times New Roman" w:cs="Times New Roman"/>
          <w:kern w:val="0"/>
          <w:sz w:val="24"/>
          <w:szCs w:val="24"/>
          <w:lang w:eastAsia="et-EE"/>
          <w14:ligatures w14:val="none"/>
        </w:rPr>
        <w:t xml:space="preserve"> „</w:t>
      </w:r>
      <w:r w:rsidR="007C2802" w:rsidRPr="001040E7">
        <w:rPr>
          <w:rFonts w:ascii="Times New Roman" w:eastAsia="Times New Roman" w:hAnsi="Times New Roman" w:cs="Times New Roman"/>
          <w:kern w:val="0"/>
          <w:sz w:val="24"/>
          <w:szCs w:val="24"/>
          <w:lang w:eastAsia="et-EE"/>
          <w14:ligatures w14:val="none"/>
        </w:rPr>
        <w:t xml:space="preserve">404/2011 </w:t>
      </w:r>
      <w:r w:rsidR="008F55DF" w:rsidRPr="001040E7">
        <w:rPr>
          <w:rFonts w:ascii="Times New Roman" w:eastAsia="Times New Roman" w:hAnsi="Times New Roman" w:cs="Times New Roman"/>
          <w:kern w:val="0"/>
          <w:sz w:val="24"/>
          <w:szCs w:val="24"/>
          <w:lang w:eastAsia="et-EE"/>
          <w14:ligatures w14:val="none"/>
        </w:rPr>
        <w:t xml:space="preserve">artikli 49 lõikes 3“ </w:t>
      </w:r>
      <w:r w:rsidR="007E42E6" w:rsidRPr="001040E7">
        <w:rPr>
          <w:rFonts w:ascii="Times New Roman" w:eastAsia="Times New Roman" w:hAnsi="Times New Roman" w:cs="Times New Roman"/>
          <w:kern w:val="0"/>
          <w:sz w:val="24"/>
          <w:szCs w:val="24"/>
          <w:lang w:eastAsia="et-EE"/>
          <w14:ligatures w14:val="none"/>
        </w:rPr>
        <w:t>tekstiosaga</w:t>
      </w:r>
      <w:r w:rsidR="008F55DF" w:rsidRPr="001040E7">
        <w:rPr>
          <w:rFonts w:ascii="Times New Roman" w:eastAsia="Times New Roman" w:hAnsi="Times New Roman" w:cs="Times New Roman"/>
          <w:kern w:val="0"/>
          <w:sz w:val="24"/>
          <w:szCs w:val="24"/>
          <w:lang w:eastAsia="et-EE"/>
          <w14:ligatures w14:val="none"/>
        </w:rPr>
        <w:t xml:space="preserve"> </w:t>
      </w:r>
      <w:r w:rsidR="008F55DF" w:rsidRPr="00162046">
        <w:rPr>
          <w:rFonts w:ascii="Times New Roman" w:eastAsia="Times New Roman" w:hAnsi="Times New Roman" w:cs="Times New Roman"/>
          <w:kern w:val="0"/>
          <w:sz w:val="24"/>
          <w:szCs w:val="24"/>
          <w:lang w:eastAsia="et-EE"/>
          <w14:ligatures w14:val="none"/>
        </w:rPr>
        <w:t>„</w:t>
      </w:r>
      <w:commentRangeStart w:id="43"/>
      <w:r w:rsidR="007C2802" w:rsidRPr="00162046">
        <w:rPr>
          <w:rFonts w:ascii="Times New Roman" w:eastAsia="Times New Roman" w:hAnsi="Times New Roman" w:cs="Times New Roman"/>
          <w:kern w:val="0"/>
          <w:sz w:val="24"/>
          <w:szCs w:val="24"/>
          <w:lang w:eastAsia="et-EE"/>
          <w14:ligatures w14:val="none"/>
        </w:rPr>
        <w:t>x/2025</w:t>
      </w:r>
      <w:commentRangeEnd w:id="43"/>
      <w:r>
        <w:commentReference w:id="43"/>
      </w:r>
      <w:r w:rsidR="007C2802" w:rsidRPr="00162046">
        <w:rPr>
          <w:rFonts w:ascii="Times New Roman" w:eastAsia="Times New Roman" w:hAnsi="Times New Roman" w:cs="Times New Roman"/>
          <w:kern w:val="0"/>
          <w:sz w:val="24"/>
          <w:szCs w:val="24"/>
          <w:lang w:eastAsia="et-EE"/>
          <w14:ligatures w14:val="none"/>
        </w:rPr>
        <w:t xml:space="preserve"> </w:t>
      </w:r>
      <w:r w:rsidR="008F55DF" w:rsidRPr="00162046">
        <w:rPr>
          <w:rFonts w:ascii="Times New Roman" w:eastAsia="Times New Roman" w:hAnsi="Times New Roman" w:cs="Times New Roman"/>
          <w:kern w:val="0"/>
          <w:sz w:val="24"/>
          <w:szCs w:val="24"/>
          <w:lang w:eastAsia="et-EE"/>
          <w14:ligatures w14:val="none"/>
        </w:rPr>
        <w:t>artikli 34 lõike 2 punktis b“;</w:t>
      </w:r>
    </w:p>
    <w:p w14:paraId="2B748693" w14:textId="77777777" w:rsidR="00FE1092" w:rsidRPr="001040E7" w:rsidRDefault="00FE1092"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2E76BCC7" w14:textId="5EEA7D71" w:rsidR="00FD09A2" w:rsidRPr="001040E7" w:rsidRDefault="006061DE"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w:t>
      </w:r>
      <w:r w:rsidR="006A4DD0" w:rsidRPr="001040E7">
        <w:rPr>
          <w:rFonts w:ascii="Times New Roman" w:eastAsia="Times New Roman" w:hAnsi="Times New Roman" w:cs="Times New Roman"/>
          <w:kern w:val="0"/>
          <w:sz w:val="24"/>
          <w:szCs w:val="24"/>
          <w:lang w:eastAsia="et-EE"/>
          <w14:ligatures w14:val="none"/>
        </w:rPr>
        <w:t>7</w:t>
      </w:r>
      <w:r w:rsidRPr="3DF43594">
        <w:rPr>
          <w:rFonts w:ascii="Times New Roman" w:eastAsia="Times New Roman" w:hAnsi="Times New Roman" w:cs="Times New Roman"/>
          <w:kern w:val="0"/>
          <w:sz w:val="24"/>
          <w:szCs w:val="24"/>
          <w:lang w:eastAsia="et-EE"/>
          <w14:ligatures w14:val="none"/>
          <w:rPrChange w:id="44" w:author="Kärt Voor - JUSTDIGI" w:date="2025-09-30T10:39:00Z">
            <w:rPr>
              <w:rFonts w:ascii="Times New Roman" w:eastAsia="Times New Roman" w:hAnsi="Times New Roman" w:cs="Times New Roman"/>
              <w:sz w:val="24"/>
              <w:szCs w:val="24"/>
              <w:lang w:eastAsia="et-EE"/>
            </w:rPr>
          </w:rPrChange>
        </w:rPr>
        <w:t>)</w:t>
      </w:r>
      <w:r w:rsidRPr="001040E7">
        <w:rPr>
          <w:rFonts w:ascii="Times New Roman" w:eastAsia="Times New Roman" w:hAnsi="Times New Roman" w:cs="Times New Roman"/>
          <w:kern w:val="0"/>
          <w:sz w:val="24"/>
          <w:szCs w:val="24"/>
          <w:lang w:eastAsia="et-EE"/>
          <w14:ligatures w14:val="none"/>
        </w:rPr>
        <w:t xml:space="preserve"> p</w:t>
      </w:r>
      <w:r w:rsidR="00FE1092" w:rsidRPr="001040E7">
        <w:rPr>
          <w:rFonts w:ascii="Times New Roman" w:eastAsia="Times New Roman" w:hAnsi="Times New Roman" w:cs="Times New Roman"/>
          <w:kern w:val="0"/>
          <w:sz w:val="24"/>
          <w:szCs w:val="24"/>
          <w:lang w:eastAsia="et-EE"/>
          <w14:ligatures w14:val="none"/>
        </w:rPr>
        <w:t xml:space="preserve">aragrahvi </w:t>
      </w:r>
      <w:r w:rsidR="00FD09A2" w:rsidRPr="001040E7">
        <w:rPr>
          <w:rFonts w:ascii="Times New Roman" w:eastAsia="Times New Roman" w:hAnsi="Times New Roman" w:cs="Times New Roman"/>
          <w:kern w:val="0"/>
          <w:sz w:val="24"/>
          <w:szCs w:val="24"/>
          <w:lang w:eastAsia="et-EE"/>
          <w14:ligatures w14:val="none"/>
        </w:rPr>
        <w:t>61</w:t>
      </w:r>
      <w:r w:rsidR="00FD09A2" w:rsidRPr="001040E7">
        <w:rPr>
          <w:rFonts w:ascii="Times New Roman" w:eastAsia="Times New Roman" w:hAnsi="Times New Roman" w:cs="Times New Roman"/>
          <w:kern w:val="0"/>
          <w:sz w:val="24"/>
          <w:szCs w:val="24"/>
          <w:vertAlign w:val="superscript"/>
          <w:lang w:eastAsia="et-EE"/>
          <w14:ligatures w14:val="none"/>
        </w:rPr>
        <w:t>1</w:t>
      </w:r>
      <w:r w:rsidR="00FE1092" w:rsidRPr="001040E7">
        <w:rPr>
          <w:rFonts w:ascii="Times New Roman" w:eastAsia="Times New Roman" w:hAnsi="Times New Roman" w:cs="Times New Roman"/>
          <w:kern w:val="0"/>
          <w:sz w:val="24"/>
          <w:szCs w:val="24"/>
          <w:lang w:eastAsia="et-EE"/>
          <w14:ligatures w14:val="none"/>
        </w:rPr>
        <w:t xml:space="preserve"> </w:t>
      </w:r>
      <w:r w:rsidR="001F1769" w:rsidRPr="001040E7">
        <w:rPr>
          <w:rFonts w:ascii="Times New Roman" w:eastAsia="Times New Roman" w:hAnsi="Times New Roman" w:cs="Times New Roman"/>
          <w:kern w:val="0"/>
          <w:sz w:val="24"/>
          <w:szCs w:val="24"/>
          <w:lang w:eastAsia="et-EE"/>
          <w14:ligatures w14:val="none"/>
        </w:rPr>
        <w:t xml:space="preserve">tekst </w:t>
      </w:r>
      <w:r w:rsidR="00FE1092" w:rsidRPr="001040E7">
        <w:rPr>
          <w:rFonts w:ascii="Times New Roman" w:eastAsia="Times New Roman" w:hAnsi="Times New Roman" w:cs="Times New Roman"/>
          <w:kern w:val="0"/>
          <w:sz w:val="24"/>
          <w:szCs w:val="24"/>
          <w:lang w:eastAsia="et-EE"/>
          <w14:ligatures w14:val="none"/>
        </w:rPr>
        <w:t>muudetakse ja sõnastatakse järgmiselt:</w:t>
      </w:r>
    </w:p>
    <w:p w14:paraId="6DD6BDE6" w14:textId="2A01BE1A" w:rsidR="00FD09A2" w:rsidRPr="001040E7" w:rsidRDefault="00FD09A2" w:rsidP="001040E7">
      <w:pPr>
        <w:spacing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„(1) Kala kaalutakse lossimisel nõukogu määrus</w:t>
      </w:r>
      <w:commentRangeStart w:id="45"/>
      <w:r w:rsidRPr="001040E7">
        <w:rPr>
          <w:rFonts w:ascii="Times New Roman" w:eastAsia="Times New Roman" w:hAnsi="Times New Roman" w:cs="Times New Roman"/>
          <w:kern w:val="0"/>
          <w:sz w:val="24"/>
          <w:szCs w:val="24"/>
          <w:lang w:eastAsia="et-EE"/>
          <w14:ligatures w14:val="none"/>
        </w:rPr>
        <w:t>e (EÜ) nr 1224/2009</w:t>
      </w:r>
      <w:r w:rsidR="00C52A7F">
        <w:rPr>
          <w:rFonts w:ascii="Times New Roman" w:eastAsia="Times New Roman" w:hAnsi="Times New Roman" w:cs="Times New Roman"/>
          <w:kern w:val="0"/>
          <w:sz w:val="24"/>
          <w:szCs w:val="24"/>
          <w:lang w:eastAsia="et-EE"/>
          <w14:ligatures w14:val="none"/>
        </w:rPr>
        <w:t xml:space="preserve"> </w:t>
      </w:r>
      <w:commentRangeEnd w:id="45"/>
      <w:r>
        <w:commentReference w:id="45"/>
      </w:r>
      <w:r w:rsidR="00C52A7F">
        <w:rPr>
          <w:rFonts w:ascii="Times New Roman" w:eastAsia="Times New Roman" w:hAnsi="Times New Roman" w:cs="Times New Roman"/>
          <w:kern w:val="0"/>
          <w:sz w:val="24"/>
          <w:szCs w:val="24"/>
          <w:lang w:eastAsia="et-EE"/>
          <w14:ligatures w14:val="none"/>
        </w:rPr>
        <w:t>kohaselt</w:t>
      </w:r>
      <w:r w:rsidRPr="001040E7">
        <w:rPr>
          <w:rFonts w:ascii="Times New Roman" w:eastAsia="Times New Roman" w:hAnsi="Times New Roman" w:cs="Times New Roman"/>
          <w:kern w:val="0"/>
          <w:sz w:val="24"/>
          <w:szCs w:val="24"/>
          <w:lang w:eastAsia="et-EE"/>
          <w14:ligatures w14:val="none"/>
        </w:rPr>
        <w:t>.</w:t>
      </w:r>
    </w:p>
    <w:p w14:paraId="7EC62B5D" w14:textId="1FE6A5F7" w:rsidR="00FD09A2" w:rsidRPr="001040E7" w:rsidRDefault="00FD09A2" w:rsidP="001040E7">
      <w:pPr>
        <w:spacing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(2) Kala võib kaaluda kalalaeva kapten</w:t>
      </w:r>
      <w:r w:rsidR="00C52A7F">
        <w:rPr>
          <w:rFonts w:ascii="Times New Roman" w:eastAsia="Times New Roman" w:hAnsi="Times New Roman" w:cs="Times New Roman"/>
          <w:kern w:val="0"/>
          <w:sz w:val="24"/>
          <w:szCs w:val="24"/>
          <w:lang w:eastAsia="et-EE"/>
          <w14:ligatures w14:val="none"/>
        </w:rPr>
        <w:t>,</w:t>
      </w:r>
      <w:r w:rsidRPr="001040E7">
        <w:rPr>
          <w:rFonts w:ascii="Times New Roman" w:eastAsia="Times New Roman" w:hAnsi="Times New Roman" w:cs="Times New Roman"/>
          <w:kern w:val="0"/>
          <w:sz w:val="24"/>
          <w:szCs w:val="24"/>
          <w:lang w:eastAsia="et-EE"/>
          <w14:ligatures w14:val="none"/>
        </w:rPr>
        <w:t xml:space="preserve"> kutselise kalapüügi loa omanik või loale kantud kalur.</w:t>
      </w:r>
    </w:p>
    <w:p w14:paraId="401E6FBD" w14:textId="64602958" w:rsidR="00FD09A2" w:rsidRPr="001040E7" w:rsidRDefault="00FD09A2" w:rsidP="001040E7">
      <w:pPr>
        <w:spacing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(3) Käesoleva paragrahvi lõikes </w:t>
      </w:r>
      <w:r w:rsidR="00C11CB5" w:rsidRPr="001040E7">
        <w:rPr>
          <w:rFonts w:ascii="Times New Roman" w:eastAsia="Times New Roman" w:hAnsi="Times New Roman" w:cs="Times New Roman"/>
          <w:kern w:val="0"/>
          <w:sz w:val="24"/>
          <w:szCs w:val="24"/>
          <w:lang w:eastAsia="et-EE"/>
          <w14:ligatures w14:val="none"/>
        </w:rPr>
        <w:t>2</w:t>
      </w:r>
      <w:r w:rsidR="00984279" w:rsidRPr="001040E7">
        <w:rPr>
          <w:rFonts w:ascii="Times New Roman" w:eastAsia="Times New Roman" w:hAnsi="Times New Roman" w:cs="Times New Roman"/>
          <w:kern w:val="0"/>
          <w:sz w:val="24"/>
          <w:szCs w:val="24"/>
          <w:lang w:eastAsia="et-EE"/>
          <w14:ligatures w14:val="none"/>
        </w:rPr>
        <w:t xml:space="preserve"> </w:t>
      </w:r>
      <w:r w:rsidRPr="001040E7">
        <w:rPr>
          <w:rFonts w:ascii="Times New Roman" w:eastAsia="Times New Roman" w:hAnsi="Times New Roman" w:cs="Times New Roman"/>
          <w:kern w:val="0"/>
          <w:sz w:val="24"/>
          <w:szCs w:val="24"/>
          <w:lang w:eastAsia="et-EE"/>
          <w14:ligatures w14:val="none"/>
        </w:rPr>
        <w:t>nimetamata isik võib kaaluda kala</w:t>
      </w:r>
      <w:r w:rsidR="00C52A7F">
        <w:rPr>
          <w:rFonts w:ascii="Times New Roman" w:eastAsia="Times New Roman" w:hAnsi="Times New Roman" w:cs="Times New Roman"/>
          <w:kern w:val="0"/>
          <w:sz w:val="24"/>
          <w:szCs w:val="24"/>
          <w:lang w:eastAsia="et-EE"/>
          <w14:ligatures w14:val="none"/>
        </w:rPr>
        <w:t xml:space="preserve"> juhul</w:t>
      </w:r>
      <w:r w:rsidRPr="001040E7">
        <w:rPr>
          <w:rFonts w:ascii="Times New Roman" w:eastAsia="Times New Roman" w:hAnsi="Times New Roman" w:cs="Times New Roman"/>
          <w:kern w:val="0"/>
          <w:sz w:val="24"/>
          <w:szCs w:val="24"/>
          <w:lang w:eastAsia="et-EE"/>
          <w14:ligatures w14:val="none"/>
        </w:rPr>
        <w:t xml:space="preserve">, kui Keskkonnaamet on </w:t>
      </w:r>
      <w:r w:rsidR="00170F85" w:rsidRPr="001040E7">
        <w:rPr>
          <w:rFonts w:ascii="Times New Roman" w:eastAsia="Times New Roman" w:hAnsi="Times New Roman" w:cs="Times New Roman"/>
          <w:kern w:val="0"/>
          <w:sz w:val="24"/>
          <w:szCs w:val="24"/>
          <w:lang w:eastAsia="et-EE"/>
          <w14:ligatures w14:val="none"/>
        </w:rPr>
        <w:t xml:space="preserve">andnud </w:t>
      </w:r>
      <w:r w:rsidRPr="001040E7">
        <w:rPr>
          <w:rFonts w:ascii="Times New Roman" w:eastAsia="Times New Roman" w:hAnsi="Times New Roman" w:cs="Times New Roman"/>
          <w:kern w:val="0"/>
          <w:sz w:val="24"/>
          <w:szCs w:val="24"/>
          <w:lang w:eastAsia="et-EE"/>
          <w14:ligatures w14:val="none"/>
        </w:rPr>
        <w:t>t</w:t>
      </w:r>
      <w:r w:rsidR="00170F85">
        <w:rPr>
          <w:rFonts w:ascii="Times New Roman" w:eastAsia="Times New Roman" w:hAnsi="Times New Roman" w:cs="Times New Roman"/>
          <w:kern w:val="0"/>
          <w:sz w:val="24"/>
          <w:szCs w:val="24"/>
          <w:lang w:eastAsia="et-EE"/>
          <w14:ligatures w14:val="none"/>
        </w:rPr>
        <w:t>emale</w:t>
      </w:r>
      <w:r w:rsidRPr="001040E7">
        <w:rPr>
          <w:rFonts w:ascii="Times New Roman" w:eastAsia="Times New Roman" w:hAnsi="Times New Roman" w:cs="Times New Roman"/>
          <w:kern w:val="0"/>
          <w:sz w:val="24"/>
          <w:szCs w:val="24"/>
          <w:lang w:eastAsia="et-EE"/>
          <w14:ligatures w14:val="none"/>
        </w:rPr>
        <w:t xml:space="preserve"> kaalumiseks </w:t>
      </w:r>
      <w:commentRangeStart w:id="46"/>
      <w:r w:rsidRPr="001040E7">
        <w:rPr>
          <w:rFonts w:ascii="Times New Roman" w:eastAsia="Times New Roman" w:hAnsi="Times New Roman" w:cs="Times New Roman"/>
          <w:kern w:val="0"/>
          <w:sz w:val="24"/>
          <w:szCs w:val="24"/>
          <w:lang w:eastAsia="et-EE"/>
          <w14:ligatures w14:val="none"/>
        </w:rPr>
        <w:t>heakskiidu.</w:t>
      </w:r>
      <w:commentRangeEnd w:id="46"/>
      <w:r>
        <w:commentReference w:id="46"/>
      </w:r>
    </w:p>
    <w:p w14:paraId="62400555" w14:textId="2861B47D" w:rsidR="00FD09A2" w:rsidRPr="001040E7" w:rsidRDefault="00FD09A2"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 K</w:t>
      </w:r>
      <w:r w:rsidR="00C52A7F">
        <w:rPr>
          <w:rFonts w:ascii="Times New Roman" w:eastAsia="Times New Roman" w:hAnsi="Times New Roman" w:cs="Times New Roman"/>
          <w:kern w:val="0"/>
          <w:sz w:val="24"/>
          <w:szCs w:val="24"/>
          <w:lang w:eastAsia="et-EE"/>
          <w14:ligatures w14:val="none"/>
        </w:rPr>
        <w:t>ala k</w:t>
      </w:r>
      <w:r w:rsidRPr="001040E7">
        <w:rPr>
          <w:rFonts w:ascii="Times New Roman" w:eastAsia="Times New Roman" w:hAnsi="Times New Roman" w:cs="Times New Roman"/>
          <w:kern w:val="0"/>
          <w:sz w:val="24"/>
          <w:szCs w:val="24"/>
          <w:lang w:eastAsia="et-EE"/>
          <w14:ligatures w14:val="none"/>
        </w:rPr>
        <w:t>aalumisel kasutatakse mõõteseaduse kohaselt taadeldud või kalibreeritud kaalu.</w:t>
      </w:r>
    </w:p>
    <w:p w14:paraId="3229A3C0" w14:textId="77777777" w:rsidR="000A6362" w:rsidRPr="001040E7" w:rsidRDefault="000A6362" w:rsidP="001040E7">
      <w:pPr>
        <w:spacing w:after="0" w:line="240" w:lineRule="auto"/>
        <w:jc w:val="both"/>
        <w:rPr>
          <w:rFonts w:ascii="Times New Roman" w:eastAsia="Times New Roman" w:hAnsi="Times New Roman" w:cs="Times New Roman"/>
          <w:kern w:val="0"/>
          <w:sz w:val="24"/>
          <w:szCs w:val="24"/>
          <w:lang w:eastAsia="et-EE"/>
          <w14:ligatures w14:val="none"/>
        </w:rPr>
      </w:pPr>
      <w:commentRangeStart w:id="47"/>
    </w:p>
    <w:p w14:paraId="09E1F964" w14:textId="36CD6096" w:rsidR="00FD09A2" w:rsidRPr="001040E7" w:rsidRDefault="000A6362"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(5) </w:t>
      </w:r>
      <w:r w:rsidR="00FD09A2" w:rsidRPr="001040E7">
        <w:rPr>
          <w:rFonts w:ascii="Times New Roman" w:eastAsia="Times New Roman" w:hAnsi="Times New Roman" w:cs="Times New Roman"/>
          <w:kern w:val="0"/>
          <w:sz w:val="24"/>
          <w:szCs w:val="24"/>
          <w:lang w:eastAsia="et-EE"/>
          <w14:ligatures w14:val="none"/>
        </w:rPr>
        <w:t>Valdkonna eest vastutav minister võib lubada kaalu</w:t>
      </w:r>
      <w:r w:rsidR="00C52A7F">
        <w:rPr>
          <w:rFonts w:ascii="Times New Roman" w:eastAsia="Times New Roman" w:hAnsi="Times New Roman" w:cs="Times New Roman"/>
          <w:kern w:val="0"/>
          <w:sz w:val="24"/>
          <w:szCs w:val="24"/>
          <w:lang w:eastAsia="et-EE"/>
          <w14:ligatures w14:val="none"/>
        </w:rPr>
        <w:t>da</w:t>
      </w:r>
      <w:r w:rsidR="00FD09A2" w:rsidRPr="001040E7">
        <w:rPr>
          <w:rFonts w:ascii="Times New Roman" w:eastAsia="Times New Roman" w:hAnsi="Times New Roman" w:cs="Times New Roman"/>
          <w:kern w:val="0"/>
          <w:sz w:val="24"/>
          <w:szCs w:val="24"/>
          <w:lang w:eastAsia="et-EE"/>
          <w14:ligatures w14:val="none"/>
        </w:rPr>
        <w:t xml:space="preserve"> </w:t>
      </w:r>
      <w:r w:rsidR="00FB4742" w:rsidRPr="001040E7">
        <w:rPr>
          <w:rFonts w:ascii="Times New Roman" w:eastAsia="Times New Roman" w:hAnsi="Times New Roman" w:cs="Times New Roman"/>
          <w:kern w:val="0"/>
          <w:sz w:val="24"/>
          <w:szCs w:val="24"/>
          <w:lang w:eastAsia="et-EE"/>
          <w14:ligatures w14:val="none"/>
        </w:rPr>
        <w:t xml:space="preserve">kala </w:t>
      </w:r>
      <w:r w:rsidR="00FD09A2" w:rsidRPr="001040E7">
        <w:rPr>
          <w:rFonts w:ascii="Times New Roman" w:eastAsia="Times New Roman" w:hAnsi="Times New Roman" w:cs="Times New Roman"/>
          <w:kern w:val="0"/>
          <w:sz w:val="24"/>
          <w:szCs w:val="24"/>
          <w:lang w:eastAsia="et-EE"/>
          <w14:ligatures w14:val="none"/>
        </w:rPr>
        <w:t>nõukogu määruse (EÜ) nr 1224/2009 artikli 60 lõikes 3 sätestatud alusel ja korras.</w:t>
      </w:r>
      <w:commentRangeEnd w:id="47"/>
      <w:r>
        <w:commentReference w:id="47"/>
      </w:r>
    </w:p>
    <w:p w14:paraId="64F31FE5" w14:textId="4D19738E" w:rsidR="00FD09A2" w:rsidRPr="001040E7" w:rsidRDefault="00FD09A2"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2B30359E" w14:textId="5B0B1E7C" w:rsidR="00687920" w:rsidRPr="001040E7" w:rsidRDefault="00FD09A2" w:rsidP="001040E7">
      <w:pPr>
        <w:spacing w:after="0" w:line="240" w:lineRule="auto"/>
        <w:jc w:val="both"/>
        <w:rPr>
          <w:rFonts w:ascii="Times New Roman" w:eastAsia="Times New Roman" w:hAnsi="Times New Roman" w:cs="Times New Roman"/>
          <w:kern w:val="0"/>
          <w:sz w:val="24"/>
          <w:szCs w:val="24"/>
          <w:lang w:eastAsia="et-EE"/>
          <w14:ligatures w14:val="none"/>
        </w:rPr>
      </w:pPr>
      <w:commentRangeStart w:id="48"/>
      <w:r w:rsidRPr="001040E7">
        <w:rPr>
          <w:rFonts w:ascii="Times New Roman" w:eastAsia="Times New Roman" w:hAnsi="Times New Roman" w:cs="Times New Roman"/>
          <w:kern w:val="0"/>
          <w:sz w:val="24"/>
          <w:szCs w:val="24"/>
          <w:lang w:eastAsia="et-EE"/>
          <w14:ligatures w14:val="none"/>
        </w:rPr>
        <w:t>(</w:t>
      </w:r>
      <w:r w:rsidR="000A6362" w:rsidRPr="001040E7">
        <w:rPr>
          <w:rFonts w:ascii="Times New Roman" w:eastAsia="Times New Roman" w:hAnsi="Times New Roman" w:cs="Times New Roman"/>
          <w:kern w:val="0"/>
          <w:sz w:val="24"/>
          <w:szCs w:val="24"/>
          <w:lang w:eastAsia="et-EE"/>
          <w14:ligatures w14:val="none"/>
        </w:rPr>
        <w:t>6</w:t>
      </w:r>
      <w:r w:rsidRPr="001040E7">
        <w:rPr>
          <w:rFonts w:ascii="Times New Roman" w:eastAsia="Times New Roman" w:hAnsi="Times New Roman" w:cs="Times New Roman"/>
          <w:kern w:val="0"/>
          <w:sz w:val="24"/>
          <w:szCs w:val="24"/>
          <w:lang w:eastAsia="et-EE"/>
          <w14:ligatures w14:val="none"/>
        </w:rPr>
        <w:t xml:space="preserve">) </w:t>
      </w:r>
      <w:r w:rsidR="00687920" w:rsidRPr="001040E7">
        <w:rPr>
          <w:rFonts w:ascii="Times New Roman" w:eastAsia="Times New Roman" w:hAnsi="Times New Roman" w:cs="Times New Roman"/>
          <w:kern w:val="0"/>
          <w:sz w:val="24"/>
          <w:szCs w:val="24"/>
          <w:lang w:eastAsia="et-EE"/>
          <w14:ligatures w14:val="none"/>
        </w:rPr>
        <w:t>Valdkonna eest vastutav minister võib määrusega kehtestada nõuded kala kaalumisele, kaaludele, kaalumisega seotud rajatistele ja süsteemidele</w:t>
      </w:r>
      <w:r w:rsidR="00C52A7F">
        <w:rPr>
          <w:rFonts w:ascii="Times New Roman" w:eastAsia="Times New Roman" w:hAnsi="Times New Roman" w:cs="Times New Roman"/>
          <w:kern w:val="0"/>
          <w:sz w:val="24"/>
          <w:szCs w:val="24"/>
          <w:lang w:eastAsia="et-EE"/>
          <w14:ligatures w14:val="none"/>
        </w:rPr>
        <w:t xml:space="preserve"> ning</w:t>
      </w:r>
      <w:r w:rsidR="00687920" w:rsidRPr="001040E7">
        <w:rPr>
          <w:rFonts w:ascii="Times New Roman" w:eastAsia="Times New Roman" w:hAnsi="Times New Roman" w:cs="Times New Roman"/>
          <w:kern w:val="0"/>
          <w:sz w:val="24"/>
          <w:szCs w:val="24"/>
          <w:lang w:eastAsia="et-EE"/>
          <w14:ligatures w14:val="none"/>
        </w:rPr>
        <w:t xml:space="preserve"> kala kaalumise ja liigilise koosseisu määramise metoodika</w:t>
      </w:r>
      <w:r w:rsidRPr="001040E7">
        <w:rPr>
          <w:rFonts w:ascii="Times New Roman" w:eastAsia="Times New Roman" w:hAnsi="Times New Roman" w:cs="Times New Roman"/>
          <w:kern w:val="0"/>
          <w:sz w:val="24"/>
          <w:szCs w:val="24"/>
          <w:lang w:eastAsia="et-EE"/>
          <w14:ligatures w14:val="none"/>
        </w:rPr>
        <w:t>.“</w:t>
      </w:r>
      <w:commentRangeEnd w:id="48"/>
      <w:r>
        <w:commentReference w:id="48"/>
      </w:r>
      <w:r w:rsidRPr="001040E7">
        <w:rPr>
          <w:rFonts w:ascii="Times New Roman" w:eastAsia="Times New Roman" w:hAnsi="Times New Roman" w:cs="Times New Roman"/>
          <w:kern w:val="0"/>
          <w:sz w:val="24"/>
          <w:szCs w:val="24"/>
          <w:lang w:eastAsia="et-EE"/>
          <w14:ligatures w14:val="none"/>
        </w:rPr>
        <w:t>;</w:t>
      </w:r>
    </w:p>
    <w:p w14:paraId="5DBBDEBC" w14:textId="4BD96287" w:rsidR="004162D1" w:rsidRPr="001040E7" w:rsidRDefault="004162D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35FF095B" w14:textId="363DF290" w:rsidR="001C1D5F" w:rsidRPr="001040E7" w:rsidRDefault="0008760B"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w:t>
      </w:r>
      <w:r w:rsidR="006A4DD0" w:rsidRPr="001040E7">
        <w:rPr>
          <w:rFonts w:ascii="Times New Roman" w:eastAsia="Times New Roman" w:hAnsi="Times New Roman" w:cs="Times New Roman"/>
          <w:kern w:val="0"/>
          <w:sz w:val="24"/>
          <w:szCs w:val="24"/>
          <w:lang w:eastAsia="et-EE"/>
          <w14:ligatures w14:val="none"/>
        </w:rPr>
        <w:t>8</w:t>
      </w:r>
      <w:r w:rsidR="001C1D5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1C1D5F" w:rsidRPr="001040E7">
        <w:rPr>
          <w:rFonts w:ascii="Times New Roman" w:eastAsia="Times New Roman" w:hAnsi="Times New Roman" w:cs="Times New Roman"/>
          <w:kern w:val="0"/>
          <w:sz w:val="24"/>
          <w:szCs w:val="24"/>
          <w:lang w:eastAsia="et-EE"/>
          <w14:ligatures w14:val="none"/>
        </w:rPr>
        <w:t xml:space="preserve">aragrahvis </w:t>
      </w:r>
      <w:commentRangeStart w:id="49"/>
      <w:r w:rsidR="001C1D5F" w:rsidRPr="001040E7">
        <w:rPr>
          <w:rFonts w:ascii="Times New Roman" w:eastAsia="Times New Roman" w:hAnsi="Times New Roman" w:cs="Times New Roman"/>
          <w:kern w:val="0"/>
          <w:sz w:val="24"/>
          <w:szCs w:val="24"/>
          <w:lang w:eastAsia="et-EE"/>
          <w14:ligatures w14:val="none"/>
        </w:rPr>
        <w:t xml:space="preserve">64 asendatakse </w:t>
      </w:r>
      <w:r w:rsidR="00125BDD" w:rsidRPr="001040E7">
        <w:rPr>
          <w:rFonts w:ascii="Times New Roman" w:eastAsia="Times New Roman" w:hAnsi="Times New Roman" w:cs="Times New Roman"/>
          <w:kern w:val="0"/>
          <w:sz w:val="24"/>
          <w:szCs w:val="24"/>
          <w:lang w:eastAsia="et-EE"/>
          <w14:ligatures w14:val="none"/>
        </w:rPr>
        <w:t>arv</w:t>
      </w:r>
      <w:r w:rsidR="001C1D5F" w:rsidRPr="001040E7">
        <w:rPr>
          <w:rFonts w:ascii="Times New Roman" w:eastAsia="Times New Roman" w:hAnsi="Times New Roman" w:cs="Times New Roman"/>
          <w:kern w:val="0"/>
          <w:sz w:val="24"/>
          <w:szCs w:val="24"/>
          <w:lang w:eastAsia="et-EE"/>
          <w14:ligatures w14:val="none"/>
        </w:rPr>
        <w:t xml:space="preserve"> „45“ </w:t>
      </w:r>
      <w:r w:rsidR="00125BDD" w:rsidRPr="001040E7">
        <w:rPr>
          <w:rFonts w:ascii="Times New Roman" w:eastAsia="Times New Roman" w:hAnsi="Times New Roman" w:cs="Times New Roman"/>
          <w:kern w:val="0"/>
          <w:sz w:val="24"/>
          <w:szCs w:val="24"/>
          <w:lang w:eastAsia="et-EE"/>
          <w14:ligatures w14:val="none"/>
        </w:rPr>
        <w:t>arvuga</w:t>
      </w:r>
      <w:r w:rsidR="00125BDD" w:rsidRPr="001040E7" w:rsidDel="00125BDD">
        <w:rPr>
          <w:rFonts w:ascii="Times New Roman" w:eastAsia="Times New Roman" w:hAnsi="Times New Roman" w:cs="Times New Roman"/>
          <w:kern w:val="0"/>
          <w:sz w:val="24"/>
          <w:szCs w:val="24"/>
          <w:lang w:eastAsia="et-EE"/>
          <w14:ligatures w14:val="none"/>
        </w:rPr>
        <w:t xml:space="preserve"> </w:t>
      </w:r>
      <w:r w:rsidR="001C1D5F" w:rsidRPr="001040E7">
        <w:rPr>
          <w:rFonts w:ascii="Times New Roman" w:eastAsia="Times New Roman" w:hAnsi="Times New Roman" w:cs="Times New Roman"/>
          <w:kern w:val="0"/>
          <w:sz w:val="24"/>
          <w:szCs w:val="24"/>
          <w:lang w:eastAsia="et-EE"/>
          <w14:ligatures w14:val="none"/>
        </w:rPr>
        <w:t>„44“;</w:t>
      </w:r>
      <w:commentRangeEnd w:id="49"/>
      <w:r>
        <w:commentReference w:id="49"/>
      </w:r>
    </w:p>
    <w:p w14:paraId="2029F687" w14:textId="77777777" w:rsidR="002D0EB8" w:rsidRPr="001040E7" w:rsidRDefault="002D0EB8"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38B36D4C" w14:textId="00819841" w:rsidR="002D0EB8" w:rsidRPr="001040E7" w:rsidRDefault="002D0EB8"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w:t>
      </w:r>
      <w:r w:rsidR="006A4DD0" w:rsidRPr="001040E7">
        <w:rPr>
          <w:rFonts w:ascii="Times New Roman" w:eastAsia="Times New Roman" w:hAnsi="Times New Roman" w:cs="Times New Roman"/>
          <w:kern w:val="0"/>
          <w:sz w:val="24"/>
          <w:szCs w:val="24"/>
          <w:lang w:eastAsia="et-EE"/>
          <w14:ligatures w14:val="none"/>
        </w:rPr>
        <w:t>9</w:t>
      </w:r>
      <w:r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Pr="001040E7">
        <w:rPr>
          <w:rFonts w:ascii="Times New Roman" w:eastAsia="Times New Roman" w:hAnsi="Times New Roman" w:cs="Times New Roman"/>
          <w:kern w:val="0"/>
          <w:sz w:val="24"/>
          <w:szCs w:val="24"/>
          <w:lang w:eastAsia="et-EE"/>
          <w14:ligatures w14:val="none"/>
        </w:rPr>
        <w:t>aragrahvi 65 lõiget 1 täiendatakse punktiga 3 järgmises sõnastuses:</w:t>
      </w:r>
    </w:p>
    <w:p w14:paraId="5674D207" w14:textId="018F5CA7" w:rsidR="002D0EB8" w:rsidRPr="001040E7" w:rsidRDefault="002D0EB8"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„3) suunata kalalaeva sadamasse, kui see on vajalik käesoleva seaduse § 71 lõikes 1 nimetatud </w:t>
      </w:r>
      <w:r w:rsidR="00D9595F" w:rsidRPr="001040E7">
        <w:rPr>
          <w:rFonts w:ascii="Times New Roman" w:eastAsia="Times New Roman" w:hAnsi="Times New Roman" w:cs="Times New Roman"/>
          <w:kern w:val="0"/>
          <w:sz w:val="24"/>
          <w:szCs w:val="24"/>
          <w:lang w:eastAsia="et-EE"/>
          <w14:ligatures w14:val="none"/>
        </w:rPr>
        <w:t>korrarikkumise</w:t>
      </w:r>
      <w:r w:rsidR="00D9595F" w:rsidRPr="001040E7" w:rsidDel="00D9595F">
        <w:rPr>
          <w:rFonts w:ascii="Times New Roman" w:eastAsia="Times New Roman" w:hAnsi="Times New Roman" w:cs="Times New Roman"/>
          <w:kern w:val="0"/>
          <w:sz w:val="24"/>
          <w:szCs w:val="24"/>
          <w:lang w:eastAsia="et-EE"/>
          <w14:ligatures w14:val="none"/>
        </w:rPr>
        <w:t xml:space="preserve"> </w:t>
      </w:r>
      <w:r w:rsidRPr="001040E7">
        <w:rPr>
          <w:rFonts w:ascii="Times New Roman" w:eastAsia="Times New Roman" w:hAnsi="Times New Roman" w:cs="Times New Roman"/>
          <w:kern w:val="0"/>
          <w:sz w:val="24"/>
          <w:szCs w:val="24"/>
          <w:lang w:eastAsia="et-EE"/>
          <w14:ligatures w14:val="none"/>
        </w:rPr>
        <w:t xml:space="preserve">väljaselgitamiseks ja tõrjumiseks </w:t>
      </w:r>
      <w:r w:rsidR="001F1769" w:rsidRPr="001040E7">
        <w:rPr>
          <w:rFonts w:ascii="Times New Roman" w:eastAsia="Times New Roman" w:hAnsi="Times New Roman" w:cs="Times New Roman"/>
          <w:kern w:val="0"/>
          <w:sz w:val="24"/>
          <w:szCs w:val="24"/>
          <w:lang w:eastAsia="et-EE"/>
          <w14:ligatures w14:val="none"/>
        </w:rPr>
        <w:t>ning</w:t>
      </w:r>
      <w:r w:rsidRPr="001040E7">
        <w:rPr>
          <w:rFonts w:ascii="Times New Roman" w:eastAsia="Times New Roman" w:hAnsi="Times New Roman" w:cs="Times New Roman"/>
          <w:kern w:val="0"/>
          <w:sz w:val="24"/>
          <w:szCs w:val="24"/>
          <w:lang w:eastAsia="et-EE"/>
          <w14:ligatures w14:val="none"/>
        </w:rPr>
        <w:t xml:space="preserve"> kõrvaldamiseks.“</w:t>
      </w:r>
      <w:r w:rsidR="00563273" w:rsidRPr="001040E7">
        <w:rPr>
          <w:rFonts w:ascii="Times New Roman" w:eastAsia="Times New Roman" w:hAnsi="Times New Roman" w:cs="Times New Roman"/>
          <w:kern w:val="0"/>
          <w:sz w:val="24"/>
          <w:szCs w:val="24"/>
          <w:lang w:eastAsia="et-EE"/>
          <w14:ligatures w14:val="none"/>
        </w:rPr>
        <w:t>;</w:t>
      </w:r>
    </w:p>
    <w:p w14:paraId="7863A1AF" w14:textId="77777777" w:rsidR="006A4DD0" w:rsidRPr="001040E7" w:rsidRDefault="006A4DD0" w:rsidP="00091731">
      <w:pPr>
        <w:spacing w:after="0" w:line="240" w:lineRule="auto"/>
        <w:jc w:val="both"/>
        <w:rPr>
          <w:rFonts w:ascii="Times New Roman" w:eastAsia="Times New Roman" w:hAnsi="Times New Roman" w:cs="Times New Roman"/>
          <w:kern w:val="0"/>
          <w:sz w:val="24"/>
          <w:szCs w:val="24"/>
          <w:lang w:eastAsia="et-EE"/>
          <w14:ligatures w14:val="none"/>
        </w:rPr>
      </w:pPr>
    </w:p>
    <w:p w14:paraId="75A648D4" w14:textId="73E21A14" w:rsidR="004162D1" w:rsidRPr="001040E7" w:rsidRDefault="006A4DD0" w:rsidP="00091731">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50</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4162D1" w:rsidRPr="001040E7">
        <w:rPr>
          <w:rFonts w:ascii="Times New Roman" w:eastAsia="Times New Roman" w:hAnsi="Times New Roman" w:cs="Times New Roman"/>
          <w:kern w:val="0"/>
          <w:sz w:val="24"/>
          <w:szCs w:val="24"/>
          <w:lang w:eastAsia="et-EE"/>
          <w14:ligatures w14:val="none"/>
        </w:rPr>
        <w:t>i 65 täiendatakse lõigetega 6</w:t>
      </w:r>
      <w:r w:rsidR="00C52A7F">
        <w:rPr>
          <w:rFonts w:ascii="Times New Roman" w:eastAsia="Times New Roman" w:hAnsi="Times New Roman" w:cs="Times New Roman"/>
          <w:kern w:val="0"/>
          <w:sz w:val="24"/>
          <w:szCs w:val="24"/>
          <w:lang w:eastAsia="et-EE"/>
          <w14:ligatures w14:val="none"/>
        </w:rPr>
        <w:t>–</w:t>
      </w:r>
      <w:r w:rsidR="004162D1" w:rsidRPr="001040E7">
        <w:rPr>
          <w:rFonts w:ascii="Times New Roman" w:eastAsia="Times New Roman" w:hAnsi="Times New Roman" w:cs="Times New Roman"/>
          <w:kern w:val="0"/>
          <w:sz w:val="24"/>
          <w:szCs w:val="24"/>
          <w:lang w:eastAsia="et-EE"/>
          <w14:ligatures w14:val="none"/>
        </w:rPr>
        <w:t>12 järgmises sõnastuses:</w:t>
      </w:r>
    </w:p>
    <w:p w14:paraId="71905990" w14:textId="0CB054C7" w:rsidR="004162D1" w:rsidRDefault="004162D1">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lastRenderedPageBreak/>
        <w:t xml:space="preserve">„(6) </w:t>
      </w:r>
      <w:bookmarkStart w:id="50" w:name="_Hlk192598870"/>
      <w:r w:rsidR="006474F5" w:rsidRPr="001040E7">
        <w:rPr>
          <w:rFonts w:ascii="Times New Roman" w:eastAsia="Times New Roman" w:hAnsi="Times New Roman" w:cs="Times New Roman"/>
          <w:kern w:val="0"/>
          <w:sz w:val="24"/>
          <w:szCs w:val="24"/>
          <w:lang w:eastAsia="et-EE"/>
          <w14:ligatures w14:val="none"/>
        </w:rPr>
        <w:t>Keskkonnaamet võib läbi vaadata isiku, sealhulgas isiku riided, riietes oleva või kehal kantava asja, kui on alust arvata, et isik kannab endaga kaasas asja, mille võib võtta hoiule või konfiskeerida.</w:t>
      </w:r>
    </w:p>
    <w:p w14:paraId="73268114" w14:textId="77777777" w:rsidR="00FB4742" w:rsidRPr="001040E7" w:rsidRDefault="00FB4742" w:rsidP="00091731">
      <w:pPr>
        <w:spacing w:after="0" w:line="240" w:lineRule="auto"/>
        <w:jc w:val="both"/>
        <w:rPr>
          <w:rFonts w:ascii="Times New Roman" w:eastAsia="Times New Roman" w:hAnsi="Times New Roman" w:cs="Times New Roman"/>
          <w:kern w:val="0"/>
          <w:sz w:val="24"/>
          <w:szCs w:val="24"/>
          <w:lang w:eastAsia="et-EE"/>
          <w14:ligatures w14:val="none"/>
        </w:rPr>
      </w:pPr>
    </w:p>
    <w:bookmarkEnd w:id="50"/>
    <w:p w14:paraId="3C509464" w14:textId="7B6E9715" w:rsidR="005F5902" w:rsidRDefault="004162D1" w:rsidP="3DF43594">
      <w:pPr>
        <w:pStyle w:val="pf0"/>
        <w:spacing w:before="0" w:beforeAutospacing="0" w:after="0" w:afterAutospacing="0"/>
        <w:jc w:val="both"/>
      </w:pPr>
      <w:commentRangeStart w:id="51"/>
      <w:r w:rsidRPr="001040E7">
        <w:t>(</w:t>
      </w:r>
      <w:r w:rsidR="002D0EB8" w:rsidRPr="001040E7">
        <w:t>7</w:t>
      </w:r>
      <w:r w:rsidRPr="001040E7">
        <w:t xml:space="preserve">) </w:t>
      </w:r>
      <w:r w:rsidR="005F5902" w:rsidRPr="001040E7">
        <w:t>Kui käesoleva seaduse §-s 64 sätestatud riikliku järelevalve erimeetmete</w:t>
      </w:r>
      <w:r w:rsidR="00E76CAC">
        <w:t xml:space="preserve"> kohaldamise</w:t>
      </w:r>
      <w:r w:rsidR="005F5902" w:rsidRPr="001040E7">
        <w:t xml:space="preserve">ga ei ole võimalik või on oluliselt raskendatud teostada järelevalvet </w:t>
      </w:r>
      <w:ins w:id="52" w:author="Kärt Voor - JUSTDIGI" w:date="2025-09-30T11:02:00Z">
        <w:r w:rsidR="1C48F61A" w:rsidRPr="001040E7">
          <w:t xml:space="preserve">käesoleva seaduse </w:t>
        </w:r>
      </w:ins>
      <w:r w:rsidR="005F5902" w:rsidRPr="001040E7">
        <w:t xml:space="preserve">§ 10 lõigetes 6 ja 8 sätestatud nõuete täitmise üle, kuid see on vajalik </w:t>
      </w:r>
      <w:r w:rsidR="006B3962" w:rsidRPr="001040E7">
        <w:t xml:space="preserve">olulise või </w:t>
      </w:r>
      <w:r w:rsidR="005F5902" w:rsidRPr="001040E7">
        <w:t>kõrgendatud ohu</w:t>
      </w:r>
      <w:r w:rsidR="005F5902" w:rsidRPr="001040E7">
        <w:rPr>
          <w:color w:val="202020"/>
          <w:shd w:val="clear" w:color="auto" w:fill="FFFFFF"/>
        </w:rPr>
        <w:t xml:space="preserve"> </w:t>
      </w:r>
      <w:r w:rsidR="005F5902" w:rsidRPr="001040E7">
        <w:t xml:space="preserve">väljaselgitamiseks </w:t>
      </w:r>
      <w:r w:rsidR="001F1769" w:rsidRPr="001040E7">
        <w:t>ja</w:t>
      </w:r>
      <w:r w:rsidR="005F5902" w:rsidRPr="001040E7">
        <w:t xml:space="preserve"> tõrjumiseks </w:t>
      </w:r>
      <w:r w:rsidR="001F1769" w:rsidRPr="001040E7">
        <w:t>ning</w:t>
      </w:r>
      <w:r w:rsidR="005F5902" w:rsidRPr="001040E7">
        <w:t xml:space="preserve"> korrarikkumise kõrvaldamiseks, võib Keskkonnaamet riikliku järelevalve erimeetmena teha kontrolltehingu.</w:t>
      </w:r>
      <w:r w:rsidR="001C5B68" w:rsidRPr="001040E7">
        <w:t xml:space="preserve"> Kontrolltehingu tegemise otsustab Keskkonnaameti peadirektor või tema volitatud ametiisik.</w:t>
      </w:r>
    </w:p>
    <w:p w14:paraId="6260082A" w14:textId="77777777" w:rsidR="00FB4742" w:rsidRPr="001040E7" w:rsidRDefault="00FB4742" w:rsidP="001040E7">
      <w:pPr>
        <w:pStyle w:val="pf0"/>
        <w:spacing w:before="0" w:beforeAutospacing="0" w:after="0" w:afterAutospacing="0"/>
        <w:jc w:val="both"/>
        <w:rPr>
          <w:shd w:val="clear" w:color="auto" w:fill="FF0000"/>
        </w:rPr>
      </w:pPr>
    </w:p>
    <w:p w14:paraId="699053F3" w14:textId="0C2D18AC" w:rsidR="005F5902" w:rsidRDefault="005F5902" w:rsidP="001040E7">
      <w:pPr>
        <w:pStyle w:val="pf0"/>
        <w:spacing w:before="0" w:beforeAutospacing="0" w:after="0" w:afterAutospacing="0"/>
        <w:jc w:val="both"/>
      </w:pPr>
      <w:r w:rsidRPr="000B5A5B">
        <w:t>(</w:t>
      </w:r>
      <w:r w:rsidR="002D0EB8" w:rsidRPr="000B5A5B">
        <w:t>8</w:t>
      </w:r>
      <w:r w:rsidRPr="000B5A5B">
        <w:t>) Kontrolltehing on tsiviilõigusliku müügilepingu või muu võlaõigusliku tehingu tunnustega toiming, mille tegemise eesmärk on kontrollida õigusaktiga kehtestatud nõuetest kinnipidamist.</w:t>
      </w:r>
    </w:p>
    <w:p w14:paraId="4C6BA212" w14:textId="77777777" w:rsidR="000B5A5B" w:rsidRPr="000B5A5B" w:rsidRDefault="000B5A5B" w:rsidP="001040E7">
      <w:pPr>
        <w:pStyle w:val="pf0"/>
        <w:spacing w:before="0" w:beforeAutospacing="0" w:after="0" w:afterAutospacing="0"/>
        <w:jc w:val="both"/>
      </w:pPr>
    </w:p>
    <w:p w14:paraId="627F123D" w14:textId="6F09309A" w:rsidR="00FB4742" w:rsidRDefault="005F5902" w:rsidP="001040E7">
      <w:pPr>
        <w:pStyle w:val="pf0"/>
        <w:spacing w:before="0" w:beforeAutospacing="0" w:after="0" w:afterAutospacing="0"/>
        <w:jc w:val="both"/>
      </w:pPr>
      <w:r w:rsidRPr="000B5A5B">
        <w:t>(</w:t>
      </w:r>
      <w:r w:rsidR="002D0EB8" w:rsidRPr="000B5A5B">
        <w:t>9</w:t>
      </w:r>
      <w:r w:rsidRPr="000B5A5B">
        <w:t xml:space="preserve">) Kontrolltehingu sooritamisel võib seda tegev ametiisik varjata selle isiku, kelle suhtes kontrolltehing tehakse, ja teiste isikute eest tehingu tegemise eesmärki. Kontrolltehingut tegev ametiisik ei pea ennast tehingu tegemisel esitlema ega kandma vormiriietust, samuti ei pea ametiisik esitama ametitunnistust enne, kui kontrolltehingu tegemise eesmärk on saavutatud. Kui kontrolltehingut sooritatakse sidevahendite abil, võib </w:t>
      </w:r>
      <w:r w:rsidR="008F2552" w:rsidRPr="000B5A5B">
        <w:t>Keskkonnaameti ametiisik kasutada sellist kasutajatunnust, mis ei ole seostatav</w:t>
      </w:r>
      <w:r w:rsidR="001C48D6" w:rsidRPr="000B5A5B">
        <w:t xml:space="preserve"> tema</w:t>
      </w:r>
      <w:r w:rsidR="008F2552" w:rsidRPr="000B5A5B">
        <w:t xml:space="preserve"> </w:t>
      </w:r>
      <w:r w:rsidR="00C51EB0" w:rsidRPr="000B5A5B">
        <w:t>ametiülesannete täitmisega.</w:t>
      </w:r>
    </w:p>
    <w:p w14:paraId="03BB8FFC" w14:textId="77777777" w:rsidR="000B5A5B" w:rsidRPr="000B5A5B" w:rsidRDefault="000B5A5B" w:rsidP="001040E7">
      <w:pPr>
        <w:pStyle w:val="pf0"/>
        <w:spacing w:before="0" w:beforeAutospacing="0" w:after="0" w:afterAutospacing="0"/>
        <w:jc w:val="both"/>
      </w:pPr>
    </w:p>
    <w:p w14:paraId="12B5F054" w14:textId="7C8F74DE" w:rsidR="00FB4742" w:rsidRDefault="005F5902" w:rsidP="001040E7">
      <w:pPr>
        <w:spacing w:after="0"/>
        <w:jc w:val="both"/>
        <w:rPr>
          <w:rFonts w:ascii="Times New Roman" w:hAnsi="Times New Roman" w:cs="Times New Roman"/>
          <w:sz w:val="24"/>
          <w:szCs w:val="24"/>
        </w:rPr>
      </w:pPr>
      <w:r w:rsidRPr="000B5A5B">
        <w:rPr>
          <w:rFonts w:ascii="Times New Roman" w:eastAsia="Times New Roman" w:hAnsi="Times New Roman" w:cs="Times New Roman"/>
          <w:kern w:val="0"/>
          <w:sz w:val="24"/>
          <w:szCs w:val="24"/>
          <w:lang w:eastAsia="et-EE"/>
          <w14:ligatures w14:val="none"/>
        </w:rPr>
        <w:t>(1</w:t>
      </w:r>
      <w:r w:rsidR="004C57CA" w:rsidRPr="000B5A5B">
        <w:rPr>
          <w:rFonts w:ascii="Times New Roman" w:hAnsi="Times New Roman" w:cs="Times New Roman"/>
          <w:sz w:val="24"/>
          <w:szCs w:val="24"/>
        </w:rPr>
        <w:t>0</w:t>
      </w:r>
      <w:r w:rsidRPr="000B5A5B">
        <w:rPr>
          <w:rFonts w:ascii="Times New Roman" w:eastAsia="Times New Roman" w:hAnsi="Times New Roman" w:cs="Times New Roman"/>
          <w:kern w:val="0"/>
          <w:sz w:val="24"/>
          <w:szCs w:val="24"/>
          <w:lang w:eastAsia="et-EE"/>
          <w14:ligatures w14:val="none"/>
        </w:rPr>
        <w:t>)</w:t>
      </w:r>
      <w:r w:rsidR="005D0A40" w:rsidRPr="000B5A5B">
        <w:rPr>
          <w:rFonts w:ascii="Times New Roman" w:eastAsia="Times New Roman" w:hAnsi="Times New Roman" w:cs="Times New Roman"/>
          <w:kern w:val="0"/>
          <w:sz w:val="24"/>
          <w:szCs w:val="24"/>
          <w:lang w:eastAsia="et-EE"/>
          <w14:ligatures w14:val="none"/>
        </w:rPr>
        <w:t xml:space="preserve"> </w:t>
      </w:r>
      <w:r w:rsidRPr="000B5A5B">
        <w:rPr>
          <w:rFonts w:ascii="Times New Roman" w:eastAsia="Times New Roman" w:hAnsi="Times New Roman" w:cs="Times New Roman"/>
          <w:kern w:val="0"/>
          <w:sz w:val="24"/>
          <w:szCs w:val="24"/>
          <w:lang w:eastAsia="et-EE"/>
          <w14:ligatures w14:val="none"/>
        </w:rPr>
        <w:t xml:space="preserve">Keskkonnaamet teavitab isikut, kelle suhtes tehti kontrolltehing, viivitamata pärast kontrolltehingu tegemise eesmärgi saavutamist sellest, et tema suhtes kohaldati kontrolltehingut. Keskkonnaamet võib kirjaliku põhjendatud otsusega lükata isiku, kelle suhtes tehti kontrolltehing, teavitamise edasi, kui see on vältimatult vajalik sama isiku tegevusega seotud järelevalve jätkamiseks või teiste isikute poolt niisuguste tehingute tegemisele esitatud nõuete järgimise kontrollimiseks. Selle isiku, kelle suhtes kontrolltehing tehti, teavitamist ei </w:t>
      </w:r>
      <w:r w:rsidRPr="000B5A5B">
        <w:rPr>
          <w:rFonts w:ascii="Times New Roman" w:hAnsi="Times New Roman" w:cs="Times New Roman"/>
          <w:sz w:val="24"/>
          <w:szCs w:val="24"/>
        </w:rPr>
        <w:t>või edasi lükata rohkem kui kolm kuud alates tehingu tegemise päevast.</w:t>
      </w:r>
    </w:p>
    <w:p w14:paraId="37B529A2" w14:textId="77777777" w:rsidR="000B5A5B" w:rsidRPr="000B5A5B" w:rsidRDefault="000B5A5B" w:rsidP="001040E7">
      <w:pPr>
        <w:spacing w:after="0"/>
        <w:jc w:val="both"/>
        <w:rPr>
          <w:rFonts w:ascii="Times New Roman" w:hAnsi="Times New Roman" w:cs="Times New Roman"/>
          <w:sz w:val="24"/>
          <w:szCs w:val="24"/>
        </w:rPr>
      </w:pPr>
    </w:p>
    <w:p w14:paraId="75DE3F62" w14:textId="26835E36" w:rsidR="00FB4742" w:rsidRDefault="005F5902" w:rsidP="001040E7">
      <w:pPr>
        <w:spacing w:after="0"/>
        <w:jc w:val="both"/>
        <w:rPr>
          <w:rFonts w:ascii="Times New Roman" w:hAnsi="Times New Roman" w:cs="Times New Roman"/>
          <w:sz w:val="24"/>
          <w:szCs w:val="24"/>
        </w:rPr>
      </w:pPr>
      <w:r w:rsidRPr="000B5A5B">
        <w:rPr>
          <w:rFonts w:ascii="Times New Roman" w:hAnsi="Times New Roman" w:cs="Times New Roman"/>
          <w:sz w:val="24"/>
          <w:szCs w:val="24"/>
        </w:rPr>
        <w:t>(1</w:t>
      </w:r>
      <w:r w:rsidR="005D0A40" w:rsidRPr="000B5A5B">
        <w:rPr>
          <w:rFonts w:ascii="Times New Roman" w:hAnsi="Times New Roman" w:cs="Times New Roman"/>
          <w:sz w:val="24"/>
          <w:szCs w:val="24"/>
        </w:rPr>
        <w:t>1</w:t>
      </w:r>
      <w:r w:rsidRPr="000B5A5B">
        <w:rPr>
          <w:rFonts w:ascii="Times New Roman" w:hAnsi="Times New Roman" w:cs="Times New Roman"/>
          <w:sz w:val="24"/>
          <w:szCs w:val="24"/>
        </w:rPr>
        <w:t>) Kontrolltehingu tegemine protokollitakse korrakaitseseaduse §-s 12 sätestatud korras.</w:t>
      </w:r>
    </w:p>
    <w:p w14:paraId="7EDA3087" w14:textId="77777777" w:rsidR="000B5A5B" w:rsidRPr="000B5A5B" w:rsidRDefault="000B5A5B" w:rsidP="001040E7">
      <w:pPr>
        <w:spacing w:after="0"/>
        <w:jc w:val="both"/>
        <w:rPr>
          <w:rFonts w:ascii="Times New Roman" w:hAnsi="Times New Roman" w:cs="Times New Roman"/>
          <w:sz w:val="24"/>
          <w:szCs w:val="24"/>
        </w:rPr>
      </w:pPr>
    </w:p>
    <w:p w14:paraId="0B401A14" w14:textId="7E4884F4" w:rsidR="005F5902" w:rsidRPr="000B5A5B" w:rsidRDefault="005F5902" w:rsidP="001040E7">
      <w:pPr>
        <w:spacing w:after="0"/>
        <w:jc w:val="both"/>
        <w:rPr>
          <w:rFonts w:ascii="Times New Roman" w:eastAsia="Times New Roman" w:hAnsi="Times New Roman" w:cs="Times New Roman"/>
          <w:kern w:val="0"/>
          <w:sz w:val="24"/>
          <w:szCs w:val="24"/>
          <w:lang w:eastAsia="et-EE"/>
          <w14:ligatures w14:val="none"/>
        </w:rPr>
      </w:pPr>
      <w:r w:rsidRPr="000B5A5B">
        <w:rPr>
          <w:rFonts w:ascii="Times New Roman" w:hAnsi="Times New Roman" w:cs="Times New Roman"/>
          <w:sz w:val="24"/>
          <w:szCs w:val="24"/>
        </w:rPr>
        <w:t>(1</w:t>
      </w:r>
      <w:r w:rsidR="005D0A40" w:rsidRPr="000B5A5B">
        <w:rPr>
          <w:rFonts w:ascii="Times New Roman" w:hAnsi="Times New Roman" w:cs="Times New Roman"/>
          <w:sz w:val="24"/>
          <w:szCs w:val="24"/>
        </w:rPr>
        <w:t>2</w:t>
      </w:r>
      <w:r w:rsidRPr="000B5A5B">
        <w:rPr>
          <w:rFonts w:ascii="Times New Roman" w:hAnsi="Times New Roman" w:cs="Times New Roman"/>
          <w:sz w:val="24"/>
          <w:szCs w:val="24"/>
        </w:rPr>
        <w:t>)</w:t>
      </w:r>
      <w:r w:rsidRPr="000B5A5B">
        <w:rPr>
          <w:rFonts w:ascii="Times New Roman" w:eastAsia="Times New Roman" w:hAnsi="Times New Roman" w:cs="Times New Roman"/>
          <w:kern w:val="0"/>
          <w:sz w:val="24"/>
          <w:szCs w:val="24"/>
          <w:lang w:eastAsia="et-EE"/>
          <w14:ligatures w14:val="none"/>
        </w:rPr>
        <w:t xml:space="preserve"> </w:t>
      </w:r>
      <w:r w:rsidRPr="000B5A5B">
        <w:rPr>
          <w:rFonts w:ascii="Times New Roman" w:eastAsia="Times New Roman" w:hAnsi="Times New Roman" w:cs="Times New Roman"/>
          <w:color w:val="000000" w:themeColor="text1"/>
          <w:kern w:val="0"/>
          <w:sz w:val="24"/>
          <w:szCs w:val="24"/>
          <w:lang w:eastAsia="et-EE"/>
          <w14:ligatures w14:val="none"/>
        </w:rPr>
        <w:t>Kontrolltehingu käigus teostatud tehing on tühine.</w:t>
      </w:r>
      <w:r w:rsidR="00F44086" w:rsidRPr="000B5A5B">
        <w:rPr>
          <w:rFonts w:ascii="Times New Roman" w:eastAsia="Times New Roman" w:hAnsi="Times New Roman" w:cs="Times New Roman"/>
          <w:color w:val="000000" w:themeColor="text1"/>
          <w:kern w:val="0"/>
          <w:sz w:val="24"/>
          <w:szCs w:val="24"/>
          <w:lang w:eastAsia="et-EE"/>
          <w14:ligatures w14:val="none"/>
        </w:rPr>
        <w:t>“;</w:t>
      </w:r>
      <w:commentRangeEnd w:id="51"/>
      <w:r>
        <w:commentReference w:id="51"/>
      </w:r>
    </w:p>
    <w:p w14:paraId="78D8F2EE" w14:textId="2152C6BD" w:rsidR="004162D1" w:rsidRPr="001040E7" w:rsidRDefault="004162D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7E0BA0CB" w14:textId="6F3C7F94" w:rsidR="00553FF0"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51</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53FF0" w:rsidRPr="001040E7">
        <w:rPr>
          <w:rFonts w:ascii="Times New Roman" w:eastAsia="Times New Roman" w:hAnsi="Times New Roman" w:cs="Times New Roman"/>
          <w:kern w:val="0"/>
          <w:sz w:val="24"/>
          <w:szCs w:val="24"/>
          <w:lang w:eastAsia="et-EE"/>
          <w14:ligatures w14:val="none"/>
        </w:rPr>
        <w:t>aragrahv</w:t>
      </w:r>
      <w:r w:rsidR="004162D1" w:rsidRPr="001040E7">
        <w:rPr>
          <w:rFonts w:ascii="Times New Roman" w:eastAsia="Times New Roman" w:hAnsi="Times New Roman" w:cs="Times New Roman"/>
          <w:kern w:val="0"/>
          <w:sz w:val="24"/>
          <w:szCs w:val="24"/>
          <w:lang w:eastAsia="et-EE"/>
          <w14:ligatures w14:val="none"/>
        </w:rPr>
        <w:t xml:space="preserve"> 69 muudetakse ja sõnastatakse järgmiselt:</w:t>
      </w:r>
    </w:p>
    <w:p w14:paraId="545F5E7A" w14:textId="7EF7341E" w:rsidR="004162D1" w:rsidRPr="001040E7" w:rsidRDefault="004162D1" w:rsidP="001040E7">
      <w:pPr>
        <w:spacing w:after="0" w:line="240" w:lineRule="auto"/>
        <w:jc w:val="both"/>
        <w:outlineLvl w:val="2"/>
        <w:rPr>
          <w:rFonts w:ascii="Times New Roman" w:eastAsia="Times New Roman" w:hAnsi="Times New Roman" w:cs="Times New Roman"/>
          <w:b/>
          <w:bCs/>
          <w:kern w:val="0"/>
          <w:sz w:val="24"/>
          <w:szCs w:val="24"/>
          <w:bdr w:val="none" w:sz="0" w:space="0" w:color="auto" w:frame="1"/>
          <w:lang w:eastAsia="et-EE"/>
          <w14:ligatures w14:val="none"/>
        </w:rPr>
      </w:pPr>
      <w:r w:rsidRPr="00542036">
        <w:rPr>
          <w:rFonts w:ascii="Times New Roman" w:eastAsia="Times New Roman" w:hAnsi="Times New Roman" w:cs="Times New Roman"/>
          <w:kern w:val="0"/>
          <w:sz w:val="24"/>
          <w:szCs w:val="24"/>
          <w:lang w:eastAsia="et-EE"/>
          <w14:ligatures w14:val="none"/>
        </w:rPr>
        <w:t>„</w:t>
      </w:r>
      <w:r w:rsidRPr="00542036">
        <w:rPr>
          <w:rFonts w:ascii="Times New Roman" w:eastAsia="Times New Roman" w:hAnsi="Times New Roman" w:cs="Times New Roman"/>
          <w:b/>
          <w:bCs/>
          <w:kern w:val="0"/>
          <w:sz w:val="24"/>
          <w:szCs w:val="24"/>
          <w:bdr w:val="none" w:sz="0" w:space="0" w:color="auto" w:frame="1"/>
          <w:lang w:eastAsia="et-EE"/>
          <w14:ligatures w14:val="none"/>
        </w:rPr>
        <w:t>§ 69.</w:t>
      </w:r>
      <w:r w:rsidR="00C57348" w:rsidRPr="00542036">
        <w:rPr>
          <w:rFonts w:ascii="Times New Roman" w:eastAsia="Times New Roman" w:hAnsi="Times New Roman" w:cs="Times New Roman"/>
          <w:b/>
          <w:bCs/>
          <w:kern w:val="0"/>
          <w:sz w:val="24"/>
          <w:szCs w:val="24"/>
          <w:bdr w:val="none" w:sz="0" w:space="0" w:color="auto" w:frame="1"/>
          <w:lang w:eastAsia="et-EE"/>
          <w14:ligatures w14:val="none"/>
        </w:rPr>
        <w:t xml:space="preserve"> </w:t>
      </w:r>
      <w:r w:rsidRPr="00542036">
        <w:rPr>
          <w:rFonts w:ascii="Times New Roman" w:eastAsia="Times New Roman" w:hAnsi="Times New Roman" w:cs="Times New Roman"/>
          <w:b/>
          <w:bCs/>
          <w:kern w:val="0"/>
          <w:sz w:val="24"/>
          <w:szCs w:val="24"/>
          <w:bdr w:val="none" w:sz="0" w:space="0" w:color="auto" w:frame="1"/>
          <w:lang w:eastAsia="et-EE"/>
          <w14:ligatures w14:val="none"/>
        </w:rPr>
        <w:t>Asukoha jälgimi</w:t>
      </w:r>
      <w:r w:rsidR="00B42039" w:rsidRPr="00542036">
        <w:rPr>
          <w:rFonts w:ascii="Times New Roman" w:eastAsia="Times New Roman" w:hAnsi="Times New Roman" w:cs="Times New Roman"/>
          <w:b/>
          <w:bCs/>
          <w:kern w:val="0"/>
          <w:sz w:val="24"/>
          <w:szCs w:val="24"/>
          <w:bdr w:val="none" w:sz="0" w:space="0" w:color="auto" w:frame="1"/>
          <w:lang w:eastAsia="et-EE"/>
          <w14:ligatures w14:val="none"/>
        </w:rPr>
        <w:t>ne</w:t>
      </w:r>
      <w:r w:rsidR="003346C9" w:rsidRPr="00542036">
        <w:rPr>
          <w:rFonts w:ascii="Times New Roman" w:eastAsia="Times New Roman" w:hAnsi="Times New Roman" w:cs="Times New Roman"/>
          <w:b/>
          <w:bCs/>
          <w:kern w:val="0"/>
          <w:sz w:val="24"/>
          <w:szCs w:val="24"/>
          <w:bdr w:val="none" w:sz="0" w:space="0" w:color="auto" w:frame="1"/>
          <w:lang w:eastAsia="et-EE"/>
          <w14:ligatures w14:val="none"/>
        </w:rPr>
        <w:t xml:space="preserve"> ja kalapüügi</w:t>
      </w:r>
      <w:r w:rsidR="003346C9" w:rsidRPr="001040E7">
        <w:rPr>
          <w:rFonts w:ascii="Times New Roman" w:eastAsia="Times New Roman" w:hAnsi="Times New Roman" w:cs="Times New Roman"/>
          <w:b/>
          <w:bCs/>
          <w:kern w:val="0"/>
          <w:sz w:val="24"/>
          <w:szCs w:val="24"/>
          <w:bdr w:val="none" w:sz="0" w:space="0" w:color="auto" w:frame="1"/>
          <w:lang w:eastAsia="et-EE"/>
          <w14:ligatures w14:val="none"/>
        </w:rPr>
        <w:t xml:space="preserve"> seirekeskus</w:t>
      </w:r>
    </w:p>
    <w:p w14:paraId="1545F1B8" w14:textId="77777777" w:rsidR="00986D23" w:rsidRDefault="00986D23" w:rsidP="001040E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69B8539F" w14:textId="6C975DB4" w:rsidR="004162D1" w:rsidRDefault="004162D1" w:rsidP="001040E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 xml:space="preserve">(1) </w:t>
      </w:r>
      <w:r w:rsidR="004D4123" w:rsidRPr="001040E7">
        <w:rPr>
          <w:rFonts w:ascii="Times New Roman" w:eastAsia="Times New Roman" w:hAnsi="Times New Roman" w:cs="Times New Roman"/>
          <w:kern w:val="0"/>
          <w:sz w:val="24"/>
          <w:szCs w:val="24"/>
          <w:bdr w:val="none" w:sz="0" w:space="0" w:color="auto" w:frame="1"/>
          <w:lang w:eastAsia="et-EE"/>
          <w14:ligatures w14:val="none"/>
        </w:rPr>
        <w:t xml:space="preserve">Merel </w:t>
      </w:r>
      <w:r w:rsidR="00B42039" w:rsidRPr="001040E7">
        <w:rPr>
          <w:rFonts w:ascii="Times New Roman" w:eastAsia="Times New Roman" w:hAnsi="Times New Roman" w:cs="Times New Roman"/>
          <w:kern w:val="0"/>
          <w:sz w:val="24"/>
          <w:szCs w:val="24"/>
          <w:bdr w:val="none" w:sz="0" w:space="0" w:color="auto" w:frame="1"/>
          <w:lang w:eastAsia="et-EE"/>
          <w14:ligatures w14:val="none"/>
        </w:rPr>
        <w:t xml:space="preserve">kalapüügiks kasutatav </w:t>
      </w:r>
      <w:r w:rsidR="00043D07" w:rsidRPr="001040E7">
        <w:rPr>
          <w:rFonts w:ascii="Times New Roman" w:eastAsia="Times New Roman" w:hAnsi="Times New Roman" w:cs="Times New Roman"/>
          <w:kern w:val="0"/>
          <w:sz w:val="24"/>
          <w:szCs w:val="24"/>
          <w:bdr w:val="none" w:sz="0" w:space="0" w:color="auto" w:frame="1"/>
          <w:lang w:eastAsia="et-EE"/>
          <w14:ligatures w14:val="none"/>
        </w:rPr>
        <w:t xml:space="preserve">kalalaev </w:t>
      </w:r>
      <w:r w:rsidR="004D4123" w:rsidRPr="001040E7">
        <w:rPr>
          <w:rFonts w:ascii="Times New Roman" w:eastAsia="Times New Roman" w:hAnsi="Times New Roman" w:cs="Times New Roman"/>
          <w:kern w:val="0"/>
          <w:sz w:val="24"/>
          <w:szCs w:val="24"/>
          <w:bdr w:val="none" w:sz="0" w:space="0" w:color="auto" w:frame="1"/>
          <w:lang w:eastAsia="et-EE"/>
          <w14:ligatures w14:val="none"/>
        </w:rPr>
        <w:t xml:space="preserve">ning Peipsi, Lämmi- ja Pihkva järvel kalapüügiks kasutatav </w:t>
      </w:r>
      <w:r w:rsidR="005C5142" w:rsidRPr="001040E7">
        <w:rPr>
          <w:rFonts w:ascii="Times New Roman" w:eastAsia="Times New Roman" w:hAnsi="Times New Roman" w:cs="Times New Roman"/>
          <w:kern w:val="0"/>
          <w:sz w:val="24"/>
          <w:szCs w:val="24"/>
          <w:bdr w:val="none" w:sz="0" w:space="0" w:color="auto" w:frame="1"/>
          <w:lang w:eastAsia="et-EE"/>
          <w14:ligatures w14:val="none"/>
        </w:rPr>
        <w:t xml:space="preserve">mootoriga </w:t>
      </w:r>
      <w:r w:rsidR="004D4123" w:rsidRPr="001040E7">
        <w:rPr>
          <w:rFonts w:ascii="Times New Roman" w:eastAsia="Times New Roman" w:hAnsi="Times New Roman" w:cs="Times New Roman"/>
          <w:kern w:val="0"/>
          <w:sz w:val="24"/>
          <w:szCs w:val="24"/>
          <w:bdr w:val="none" w:sz="0" w:space="0" w:color="auto" w:frame="1"/>
          <w:lang w:eastAsia="et-EE"/>
          <w14:ligatures w14:val="none"/>
        </w:rPr>
        <w:t xml:space="preserve">kalalaev peab olema varustatud </w:t>
      </w:r>
      <w:r w:rsidR="007F3749" w:rsidRPr="001040E7">
        <w:rPr>
          <w:rFonts w:ascii="Times New Roman" w:eastAsia="Times New Roman" w:hAnsi="Times New Roman" w:cs="Times New Roman"/>
          <w:kern w:val="0"/>
          <w:sz w:val="24"/>
          <w:szCs w:val="24"/>
          <w:bdr w:val="none" w:sz="0" w:space="0" w:color="auto" w:frame="1"/>
          <w:lang w:eastAsia="et-EE"/>
          <w14:ligatures w14:val="none"/>
        </w:rPr>
        <w:t>nõukogu määruse (EÜ) nr 1224/2009 artiklis 9 sätestatud</w:t>
      </w:r>
      <w:r w:rsidR="00792CF1"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E869C6" w:rsidRPr="001040E7">
        <w:rPr>
          <w:rFonts w:ascii="Times New Roman" w:eastAsia="Times New Roman" w:hAnsi="Times New Roman" w:cs="Times New Roman"/>
          <w:kern w:val="0"/>
          <w:sz w:val="24"/>
          <w:szCs w:val="24"/>
          <w:bdr w:val="none" w:sz="0" w:space="0" w:color="auto" w:frame="1"/>
          <w:lang w:eastAsia="et-EE"/>
          <w14:ligatures w14:val="none"/>
        </w:rPr>
        <w:t>laevaseireseadmega</w:t>
      </w:r>
      <w:r w:rsidR="005C5142" w:rsidRPr="001040E7">
        <w:rPr>
          <w:rFonts w:ascii="Times New Roman" w:eastAsia="Times New Roman" w:hAnsi="Times New Roman" w:cs="Times New Roman"/>
          <w:kern w:val="0"/>
          <w:sz w:val="24"/>
          <w:szCs w:val="24"/>
          <w:bdr w:val="none" w:sz="0" w:space="0" w:color="auto" w:frame="1"/>
          <w:lang w:eastAsia="et-EE"/>
          <w14:ligatures w14:val="none"/>
        </w:rPr>
        <w:t>.</w:t>
      </w:r>
    </w:p>
    <w:p w14:paraId="023ABC49" w14:textId="77777777" w:rsidR="00986D23" w:rsidRPr="001040E7" w:rsidRDefault="00986D23" w:rsidP="001040E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630DABAB" w14:textId="7B81EBEB" w:rsidR="008C5370" w:rsidRDefault="00223262" w:rsidP="3DF43594">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B073EF" w:rsidRPr="001040E7">
        <w:rPr>
          <w:rFonts w:ascii="Times New Roman" w:eastAsia="Times New Roman" w:hAnsi="Times New Roman" w:cs="Times New Roman"/>
          <w:kern w:val="0"/>
          <w:sz w:val="24"/>
          <w:szCs w:val="24"/>
          <w:bdr w:val="none" w:sz="0" w:space="0" w:color="auto" w:frame="1"/>
          <w:lang w:eastAsia="et-EE"/>
          <w14:ligatures w14:val="none"/>
        </w:rPr>
        <w:t>2</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610DEA" w:rsidRPr="001040E7">
        <w:rPr>
          <w:rFonts w:ascii="Times New Roman" w:eastAsia="Times New Roman" w:hAnsi="Times New Roman" w:cs="Times New Roman"/>
          <w:kern w:val="0"/>
          <w:sz w:val="24"/>
          <w:szCs w:val="24"/>
          <w:bdr w:val="none" w:sz="0" w:space="0" w:color="auto" w:frame="1"/>
          <w:lang w:eastAsia="et-EE"/>
          <w14:ligatures w14:val="none"/>
        </w:rPr>
        <w:t xml:space="preserve">Valdkonna eest vastutav minister võib </w:t>
      </w:r>
      <w:ins w:id="53" w:author="Kärt Voor - JUSTDIGI" w:date="2025-09-30T11:05:00Z">
        <w:r w:rsidR="2CAC79A3" w:rsidRPr="3DF43594">
          <w:rPr>
            <w:rFonts w:ascii="Times New Roman" w:eastAsia="Times New Roman" w:hAnsi="Times New Roman" w:cs="Times New Roman"/>
            <w:sz w:val="24"/>
            <w:szCs w:val="24"/>
            <w:lang w:eastAsia="et-EE"/>
          </w:rPr>
          <w:t>määrusega</w:t>
        </w:r>
        <w:r w:rsidR="2CAC79A3" w:rsidRPr="001040E7">
          <w:rPr>
            <w:rFonts w:ascii="Times New Roman" w:eastAsia="Times New Roman" w:hAnsi="Times New Roman" w:cs="Times New Roman"/>
            <w:kern w:val="0"/>
            <w:sz w:val="24"/>
            <w:szCs w:val="24"/>
            <w:bdr w:val="none" w:sz="0" w:space="0" w:color="auto" w:frame="1"/>
            <w:lang w:eastAsia="et-EE"/>
            <w14:ligatures w14:val="none"/>
          </w:rPr>
          <w:t xml:space="preserve"> </w:t>
        </w:r>
      </w:ins>
      <w:r w:rsidR="00610DEA" w:rsidRPr="001040E7">
        <w:rPr>
          <w:rFonts w:ascii="Times New Roman" w:eastAsia="Times New Roman" w:hAnsi="Times New Roman" w:cs="Times New Roman"/>
          <w:kern w:val="0"/>
          <w:sz w:val="24"/>
          <w:szCs w:val="24"/>
          <w:bdr w:val="none" w:sz="0" w:space="0" w:color="auto" w:frame="1"/>
          <w:lang w:eastAsia="et-EE"/>
          <w14:ligatures w14:val="none"/>
        </w:rPr>
        <w:t xml:space="preserve">kehtestada </w:t>
      </w:r>
      <w:del w:id="54" w:author="Kärt Voor - JUSTDIGI" w:date="2025-09-30T11:05:00Z">
        <w:r w:rsidRPr="3DF43594" w:rsidDel="00610DEA">
          <w:rPr>
            <w:rFonts w:ascii="Times New Roman" w:eastAsia="Times New Roman" w:hAnsi="Times New Roman" w:cs="Times New Roman"/>
            <w:sz w:val="24"/>
            <w:szCs w:val="24"/>
            <w:lang w:eastAsia="et-EE"/>
          </w:rPr>
          <w:delText>määrusega</w:delText>
        </w:r>
      </w:del>
      <w:r w:rsidR="00610DEA" w:rsidRPr="00FE78E1">
        <w:rPr>
          <w:rFonts w:ascii="Times New Roman" w:eastAsia="Times New Roman" w:hAnsi="Times New Roman" w:cs="Times New Roman"/>
          <w:kern w:val="0"/>
          <w:sz w:val="24"/>
          <w:szCs w:val="24"/>
          <w:bdr w:val="none" w:sz="0" w:space="0" w:color="auto" w:frame="1"/>
          <w:lang w:eastAsia="et-EE"/>
          <w14:ligatures w14:val="none"/>
        </w:rPr>
        <w:t xml:space="preserve"> käesoleva paragrahvi lõikes 1 nimetatud laevaseireseadme tehnilised nõuded, </w:t>
      </w:r>
      <w:r w:rsidR="00FE78E1" w:rsidRPr="00FE78E1">
        <w:rPr>
          <w:rFonts w:ascii="Times New Roman" w:eastAsia="Times New Roman" w:hAnsi="Times New Roman" w:cs="Times New Roman"/>
          <w:kern w:val="0"/>
          <w:sz w:val="24"/>
          <w:szCs w:val="24"/>
          <w:bdr w:val="none" w:sz="0" w:space="0" w:color="auto" w:frame="1"/>
          <w:lang w:eastAsia="et-EE"/>
          <w14:ligatures w14:val="none"/>
        </w:rPr>
        <w:t>s</w:t>
      </w:r>
      <w:commentRangeStart w:id="55"/>
      <w:r w:rsidR="00FE78E1" w:rsidRPr="00FE78E1">
        <w:rPr>
          <w:rFonts w:ascii="Times New Roman" w:eastAsia="Times New Roman" w:hAnsi="Times New Roman" w:cs="Times New Roman"/>
          <w:kern w:val="0"/>
          <w:sz w:val="24"/>
          <w:szCs w:val="24"/>
          <w:bdr w:val="none" w:sz="0" w:space="0" w:color="auto" w:frame="1"/>
          <w:lang w:eastAsia="et-EE"/>
          <w14:ligatures w14:val="none"/>
        </w:rPr>
        <w:t>eadme</w:t>
      </w:r>
      <w:r w:rsidR="00610DEA" w:rsidRPr="001040E7">
        <w:rPr>
          <w:rFonts w:ascii="Times New Roman" w:eastAsia="Times New Roman" w:hAnsi="Times New Roman" w:cs="Times New Roman"/>
          <w:kern w:val="0"/>
          <w:sz w:val="24"/>
          <w:szCs w:val="24"/>
          <w:bdr w:val="none" w:sz="0" w:space="0" w:color="auto" w:frame="1"/>
          <w:lang w:eastAsia="et-EE"/>
          <w14:ligatures w14:val="none"/>
        </w:rPr>
        <w:t xml:space="preserve"> kaudu edastatavad andmed ning andmete esitamise kor</w:t>
      </w:r>
      <w:r w:rsidR="00B42039" w:rsidRPr="001040E7">
        <w:rPr>
          <w:rFonts w:ascii="Times New Roman" w:eastAsia="Times New Roman" w:hAnsi="Times New Roman" w:cs="Times New Roman"/>
          <w:kern w:val="0"/>
          <w:sz w:val="24"/>
          <w:szCs w:val="24"/>
          <w:bdr w:val="none" w:sz="0" w:space="0" w:color="auto" w:frame="1"/>
          <w:lang w:eastAsia="et-EE"/>
          <w14:ligatures w14:val="none"/>
        </w:rPr>
        <w:t>ra</w:t>
      </w:r>
      <w:commentRangeEnd w:id="55"/>
      <w:r>
        <w:commentReference w:id="55"/>
      </w:r>
      <w:r w:rsidR="00610DEA" w:rsidRPr="3DF43594">
        <w:rPr>
          <w:rFonts w:ascii="Times New Roman" w:eastAsia="Times New Roman" w:hAnsi="Times New Roman" w:cs="Times New Roman"/>
          <w:sz w:val="24"/>
          <w:szCs w:val="24"/>
          <w:lang w:eastAsia="et-EE"/>
        </w:rPr>
        <w:t>.</w:t>
      </w:r>
    </w:p>
    <w:p w14:paraId="6896A23D" w14:textId="77777777" w:rsidR="00986D23" w:rsidRPr="001040E7" w:rsidRDefault="00986D23" w:rsidP="001040E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commentRangeStart w:id="56"/>
    </w:p>
    <w:p w14:paraId="6A8894C4" w14:textId="60771E24" w:rsidR="00043D07" w:rsidRDefault="00B073EF" w:rsidP="3DF43594">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bookmarkStart w:id="57" w:name="_Hlk193959637"/>
      <w:r w:rsidRPr="001040E7">
        <w:rPr>
          <w:rFonts w:ascii="Times New Roman" w:eastAsia="Times New Roman" w:hAnsi="Times New Roman" w:cs="Times New Roman"/>
          <w:kern w:val="0"/>
          <w:sz w:val="24"/>
          <w:szCs w:val="24"/>
          <w:bdr w:val="none" w:sz="0" w:space="0" w:color="auto" w:frame="1"/>
          <w:lang w:eastAsia="et-EE"/>
          <w14:ligatures w14:val="none"/>
        </w:rPr>
        <w:t xml:space="preserve">(3) </w:t>
      </w:r>
      <w:bookmarkStart w:id="58" w:name="_Hlk202787461"/>
      <w:r w:rsidRPr="001040E7">
        <w:rPr>
          <w:rFonts w:ascii="Times New Roman" w:eastAsia="Times New Roman" w:hAnsi="Times New Roman" w:cs="Times New Roman"/>
          <w:kern w:val="0"/>
          <w:sz w:val="24"/>
          <w:szCs w:val="24"/>
          <w:bdr w:val="none" w:sz="0" w:space="0" w:color="auto" w:frame="1"/>
          <w:lang w:eastAsia="et-EE"/>
          <w14:ligatures w14:val="none"/>
        </w:rPr>
        <w:t xml:space="preserve">Valdkonna eest vastutav minister võib </w:t>
      </w:r>
      <w:ins w:id="59" w:author="Kärt Voor - JUSTDIGI" w:date="2025-09-30T11:06:00Z">
        <w:r w:rsidR="1A1A0091" w:rsidRPr="3DF43594">
          <w:rPr>
            <w:rFonts w:ascii="Times New Roman" w:eastAsia="Times New Roman" w:hAnsi="Times New Roman" w:cs="Times New Roman"/>
            <w:sz w:val="24"/>
            <w:szCs w:val="24"/>
            <w:lang w:eastAsia="et-EE"/>
          </w:rPr>
          <w:t>määrusega</w:t>
        </w:r>
        <w:r w:rsidR="1A1A0091" w:rsidRPr="001040E7">
          <w:rPr>
            <w:rFonts w:ascii="Times New Roman" w:eastAsia="Times New Roman" w:hAnsi="Times New Roman" w:cs="Times New Roman"/>
            <w:kern w:val="0"/>
            <w:sz w:val="24"/>
            <w:szCs w:val="24"/>
            <w:bdr w:val="none" w:sz="0" w:space="0" w:color="auto" w:frame="1"/>
            <w:lang w:eastAsia="et-EE"/>
            <w14:ligatures w14:val="none"/>
          </w:rPr>
          <w:t xml:space="preserve"> </w:t>
        </w:r>
      </w:ins>
      <w:r w:rsidRPr="001040E7">
        <w:rPr>
          <w:rFonts w:ascii="Times New Roman" w:eastAsia="Times New Roman" w:hAnsi="Times New Roman" w:cs="Times New Roman"/>
          <w:kern w:val="0"/>
          <w:sz w:val="24"/>
          <w:szCs w:val="24"/>
          <w:bdr w:val="none" w:sz="0" w:space="0" w:color="auto" w:frame="1"/>
          <w:lang w:eastAsia="et-EE"/>
          <w14:ligatures w14:val="none"/>
        </w:rPr>
        <w:t xml:space="preserve">kehtestada </w:t>
      </w:r>
      <w:del w:id="60" w:author="Kärt Voor - JUSTDIGI" w:date="2025-09-30T11:06:00Z">
        <w:r w:rsidRPr="3DF43594" w:rsidDel="00B073EF">
          <w:rPr>
            <w:rFonts w:ascii="Times New Roman" w:eastAsia="Times New Roman" w:hAnsi="Times New Roman" w:cs="Times New Roman"/>
            <w:sz w:val="24"/>
            <w:szCs w:val="24"/>
            <w:lang w:eastAsia="et-EE"/>
          </w:rPr>
          <w:delText>määrusega</w:delText>
        </w:r>
      </w:del>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FA1EF3" w:rsidRPr="001040E7">
        <w:rPr>
          <w:rFonts w:ascii="Times New Roman" w:eastAsia="Times New Roman" w:hAnsi="Times New Roman" w:cs="Times New Roman"/>
          <w:kern w:val="0"/>
          <w:sz w:val="24"/>
          <w:szCs w:val="24"/>
          <w:bdr w:val="none" w:sz="0" w:space="0" w:color="auto" w:frame="1"/>
          <w:lang w:eastAsia="et-EE"/>
          <w14:ligatures w14:val="none"/>
        </w:rPr>
        <w:t xml:space="preserve">nõude </w:t>
      </w:r>
      <w:r w:rsidR="005409DB" w:rsidRPr="001040E7">
        <w:rPr>
          <w:rFonts w:ascii="Times New Roman" w:eastAsia="Times New Roman" w:hAnsi="Times New Roman" w:cs="Times New Roman"/>
          <w:kern w:val="0"/>
          <w:sz w:val="24"/>
          <w:szCs w:val="24"/>
          <w:bdr w:val="none" w:sz="0" w:space="0" w:color="auto" w:frame="1"/>
          <w:lang w:eastAsia="et-EE"/>
          <w14:ligatures w14:val="none"/>
        </w:rPr>
        <w:t>varustada merel ning Peipsi, Lämmi- ja Pihkva järvel kalapüügiks kasutatavad mootoriga sõidukid asukoha jälgimise seadmega</w:t>
      </w:r>
      <w:r w:rsidR="00043D07" w:rsidRPr="3DF43594">
        <w:rPr>
          <w:rFonts w:ascii="Times New Roman" w:eastAsia="Times New Roman" w:hAnsi="Times New Roman" w:cs="Times New Roman"/>
          <w:sz w:val="24"/>
          <w:szCs w:val="24"/>
          <w:lang w:eastAsia="et-EE"/>
        </w:rPr>
        <w:t>.</w:t>
      </w:r>
      <w:commentRangeEnd w:id="56"/>
      <w:r>
        <w:commentReference w:id="56"/>
      </w:r>
    </w:p>
    <w:p w14:paraId="3B959DF7" w14:textId="77777777" w:rsidR="00986D23" w:rsidRPr="001040E7" w:rsidRDefault="00986D23" w:rsidP="001040E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3CD61043" w14:textId="45A920BD" w:rsidR="005409DB" w:rsidRDefault="00043D07" w:rsidP="3DF43594">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lastRenderedPageBreak/>
        <w:t xml:space="preserve">(4) Valdkonna eest vastutav minister võib </w:t>
      </w:r>
      <w:ins w:id="61" w:author="Kärt Voor - JUSTDIGI" w:date="2025-09-30T11:07:00Z">
        <w:r w:rsidR="26D42DEC" w:rsidRPr="3DF43594">
          <w:rPr>
            <w:rFonts w:ascii="Times New Roman" w:eastAsia="Times New Roman" w:hAnsi="Times New Roman" w:cs="Times New Roman"/>
            <w:sz w:val="24"/>
            <w:szCs w:val="24"/>
            <w:lang w:eastAsia="et-EE"/>
          </w:rPr>
          <w:t xml:space="preserve">määrusega </w:t>
        </w:r>
      </w:ins>
      <w:r w:rsidRPr="001040E7">
        <w:rPr>
          <w:rFonts w:ascii="Times New Roman" w:eastAsia="Times New Roman" w:hAnsi="Times New Roman" w:cs="Times New Roman"/>
          <w:kern w:val="0"/>
          <w:sz w:val="24"/>
          <w:szCs w:val="24"/>
          <w:bdr w:val="none" w:sz="0" w:space="0" w:color="auto" w:frame="1"/>
          <w:lang w:eastAsia="et-EE"/>
          <w14:ligatures w14:val="none"/>
        </w:rPr>
        <w:t xml:space="preserve">kehtestada </w:t>
      </w:r>
      <w:del w:id="62" w:author="Kärt Voor - JUSTDIGI" w:date="2025-09-30T11:07:00Z">
        <w:r w:rsidRPr="3DF43594" w:rsidDel="00043D07">
          <w:rPr>
            <w:rFonts w:ascii="Times New Roman" w:eastAsia="Times New Roman" w:hAnsi="Times New Roman" w:cs="Times New Roman"/>
            <w:sz w:val="24"/>
            <w:szCs w:val="24"/>
            <w:lang w:eastAsia="et-EE"/>
          </w:rPr>
          <w:delText xml:space="preserve">määrusega </w:delText>
        </w:r>
      </w:del>
      <w:r w:rsidRPr="001040E7">
        <w:rPr>
          <w:rFonts w:ascii="Times New Roman" w:eastAsia="Times New Roman" w:hAnsi="Times New Roman" w:cs="Times New Roman"/>
          <w:kern w:val="0"/>
          <w:sz w:val="24"/>
          <w:szCs w:val="24"/>
          <w:bdr w:val="none" w:sz="0" w:space="0" w:color="auto" w:frame="1"/>
          <w:lang w:eastAsia="et-EE"/>
          <w14:ligatures w14:val="none"/>
        </w:rPr>
        <w:t>käesoleva paragrahvi lõikes 3 nimetatud</w:t>
      </w:r>
      <w:r w:rsidR="005409DB"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B42039" w:rsidRPr="001040E7">
        <w:rPr>
          <w:rFonts w:ascii="Times New Roman" w:eastAsia="Times New Roman" w:hAnsi="Times New Roman" w:cs="Times New Roman"/>
          <w:kern w:val="0"/>
          <w:sz w:val="24"/>
          <w:szCs w:val="24"/>
          <w:bdr w:val="none" w:sz="0" w:space="0" w:color="auto" w:frame="1"/>
          <w:lang w:eastAsia="et-EE"/>
          <w14:ligatures w14:val="none"/>
        </w:rPr>
        <w:t xml:space="preserve">asukoha jälgimise </w:t>
      </w:r>
      <w:r w:rsidR="005409DB" w:rsidRPr="001040E7">
        <w:rPr>
          <w:rFonts w:ascii="Times New Roman" w:eastAsia="Times New Roman" w:hAnsi="Times New Roman" w:cs="Times New Roman"/>
          <w:kern w:val="0"/>
          <w:sz w:val="24"/>
          <w:szCs w:val="24"/>
          <w:bdr w:val="none" w:sz="0" w:space="0" w:color="auto" w:frame="1"/>
          <w:lang w:eastAsia="et-EE"/>
          <w14:ligatures w14:val="none"/>
        </w:rPr>
        <w:t>seadme tehnilised nõuded</w:t>
      </w:r>
      <w:r w:rsidR="00610DEA"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5409DB" w:rsidRPr="001040E7">
        <w:rPr>
          <w:rFonts w:ascii="Times New Roman" w:eastAsia="Times New Roman" w:hAnsi="Times New Roman" w:cs="Times New Roman"/>
          <w:kern w:val="0"/>
          <w:sz w:val="24"/>
          <w:szCs w:val="24"/>
          <w:bdr w:val="none" w:sz="0" w:space="0" w:color="auto" w:frame="1"/>
          <w:lang w:eastAsia="et-EE"/>
          <w14:ligatures w14:val="none"/>
        </w:rPr>
        <w:t>se</w:t>
      </w:r>
      <w:r w:rsidR="00731D9C">
        <w:rPr>
          <w:rFonts w:ascii="Times New Roman" w:eastAsia="Times New Roman" w:hAnsi="Times New Roman" w:cs="Times New Roman"/>
          <w:kern w:val="0"/>
          <w:sz w:val="24"/>
          <w:szCs w:val="24"/>
          <w:bdr w:val="none" w:sz="0" w:space="0" w:color="auto" w:frame="1"/>
          <w:lang w:eastAsia="et-EE"/>
          <w14:ligatures w14:val="none"/>
        </w:rPr>
        <w:t>adme</w:t>
      </w:r>
      <w:r w:rsidR="005409DB" w:rsidRPr="001040E7">
        <w:rPr>
          <w:rFonts w:ascii="Times New Roman" w:eastAsia="Times New Roman" w:hAnsi="Times New Roman" w:cs="Times New Roman"/>
          <w:kern w:val="0"/>
          <w:sz w:val="24"/>
          <w:szCs w:val="24"/>
          <w:bdr w:val="none" w:sz="0" w:space="0" w:color="auto" w:frame="1"/>
          <w:lang w:eastAsia="et-EE"/>
          <w14:ligatures w14:val="none"/>
        </w:rPr>
        <w:t xml:space="preserve"> kaudu edastatavad andmed ning andmete esitamise korra.</w:t>
      </w:r>
    </w:p>
    <w:p w14:paraId="1A3B7AEE" w14:textId="77777777" w:rsidR="00986D23" w:rsidRPr="001040E7" w:rsidRDefault="00986D23" w:rsidP="001040E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bookmarkEnd w:id="57"/>
    <w:bookmarkEnd w:id="58"/>
    <w:p w14:paraId="278C4210" w14:textId="7CF0A1E4" w:rsidR="008C5370" w:rsidRDefault="004162D1" w:rsidP="001040E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12397F" w:rsidRPr="001040E7">
        <w:rPr>
          <w:rFonts w:ascii="Times New Roman" w:eastAsia="Times New Roman" w:hAnsi="Times New Roman" w:cs="Times New Roman"/>
          <w:kern w:val="0"/>
          <w:sz w:val="24"/>
          <w:szCs w:val="24"/>
          <w:bdr w:val="none" w:sz="0" w:space="0" w:color="auto" w:frame="1"/>
          <w:lang w:eastAsia="et-EE"/>
          <w14:ligatures w14:val="none"/>
        </w:rPr>
        <w:t>5</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8C5370" w:rsidRPr="001040E7">
        <w:rPr>
          <w:rFonts w:ascii="Times New Roman" w:eastAsia="Times New Roman" w:hAnsi="Times New Roman" w:cs="Times New Roman"/>
          <w:kern w:val="0"/>
          <w:sz w:val="24"/>
          <w:szCs w:val="24"/>
          <w:bdr w:val="none" w:sz="0" w:space="0" w:color="auto" w:frame="1"/>
          <w:lang w:eastAsia="et-EE"/>
          <w14:ligatures w14:val="none"/>
        </w:rPr>
        <w:t>Nõukogu määruse (EÜ) nr 1224/2009 artikli</w:t>
      </w:r>
      <w:r w:rsidR="00B42039" w:rsidRPr="001040E7">
        <w:rPr>
          <w:rFonts w:ascii="Times New Roman" w:eastAsia="Times New Roman" w:hAnsi="Times New Roman" w:cs="Times New Roman"/>
          <w:kern w:val="0"/>
          <w:sz w:val="24"/>
          <w:szCs w:val="24"/>
          <w:bdr w:val="none" w:sz="0" w:space="0" w:color="auto" w:frame="1"/>
          <w:lang w:eastAsia="et-EE"/>
          <w14:ligatures w14:val="none"/>
        </w:rPr>
        <w:t>s</w:t>
      </w:r>
      <w:r w:rsidR="008C5370" w:rsidRPr="001040E7">
        <w:rPr>
          <w:rFonts w:ascii="Times New Roman" w:eastAsia="Times New Roman" w:hAnsi="Times New Roman" w:cs="Times New Roman"/>
          <w:kern w:val="0"/>
          <w:sz w:val="24"/>
          <w:szCs w:val="24"/>
          <w:bdr w:val="none" w:sz="0" w:space="0" w:color="auto" w:frame="1"/>
          <w:lang w:eastAsia="et-EE"/>
          <w14:ligatures w14:val="none"/>
        </w:rPr>
        <w:t xml:space="preserve"> 9a nimetatud Eesti kalapüügi seirekeskus asub Keskkonnaametis.</w:t>
      </w:r>
    </w:p>
    <w:p w14:paraId="06E9E92B" w14:textId="77777777" w:rsidR="00986D23" w:rsidRPr="001040E7" w:rsidRDefault="00986D23" w:rsidP="001040E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7C3650C8" w14:textId="6857BABF" w:rsidR="004162D1" w:rsidRPr="001040E7" w:rsidRDefault="008C5370" w:rsidP="001040E7">
      <w:pPr>
        <w:spacing w:after="0" w:line="240" w:lineRule="auto"/>
        <w:jc w:val="both"/>
        <w:outlineLvl w:val="2"/>
        <w:rPr>
          <w:rFonts w:ascii="Times New Roman" w:hAnsi="Times New Roman" w:cs="Times New Roman"/>
          <w:sz w:val="24"/>
          <w:szCs w:val="24"/>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12397F" w:rsidRPr="001040E7">
        <w:rPr>
          <w:rFonts w:ascii="Times New Roman" w:eastAsia="Times New Roman" w:hAnsi="Times New Roman" w:cs="Times New Roman"/>
          <w:kern w:val="0"/>
          <w:sz w:val="24"/>
          <w:szCs w:val="24"/>
          <w:bdr w:val="none" w:sz="0" w:space="0" w:color="auto" w:frame="1"/>
          <w:lang w:eastAsia="et-EE"/>
          <w14:ligatures w14:val="none"/>
        </w:rPr>
        <w:t>6</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Pr="001040E7">
        <w:rPr>
          <w:rFonts w:ascii="Times New Roman" w:hAnsi="Times New Roman" w:cs="Times New Roman"/>
          <w:sz w:val="24"/>
          <w:szCs w:val="24"/>
        </w:rPr>
        <w:t xml:space="preserve">Nõukogu määruse (EÜ) nr 1224/2009 artiklis 109 </w:t>
      </w:r>
      <w:r w:rsidR="00B42039" w:rsidRPr="001040E7">
        <w:rPr>
          <w:rFonts w:ascii="Times New Roman" w:hAnsi="Times New Roman" w:cs="Times New Roman"/>
          <w:sz w:val="24"/>
          <w:szCs w:val="24"/>
        </w:rPr>
        <w:t xml:space="preserve">nimetatud </w:t>
      </w:r>
      <w:r w:rsidR="00E7384E" w:rsidRPr="001040E7">
        <w:rPr>
          <w:rFonts w:ascii="Times New Roman" w:hAnsi="Times New Roman" w:cs="Times New Roman"/>
          <w:sz w:val="24"/>
          <w:szCs w:val="24"/>
        </w:rPr>
        <w:t>ülesannet täidab Keskkonnaamet</w:t>
      </w:r>
      <w:r w:rsidR="00382EE8" w:rsidRPr="001040E7">
        <w:rPr>
          <w:rFonts w:ascii="Times New Roman" w:hAnsi="Times New Roman" w:cs="Times New Roman"/>
          <w:sz w:val="24"/>
          <w:szCs w:val="24"/>
        </w:rPr>
        <w:t>.</w:t>
      </w:r>
      <w:r w:rsidR="004162D1" w:rsidRPr="001040E7">
        <w:rPr>
          <w:rFonts w:ascii="Times New Roman" w:eastAsia="Times New Roman" w:hAnsi="Times New Roman" w:cs="Times New Roman"/>
          <w:kern w:val="0"/>
          <w:sz w:val="24"/>
          <w:szCs w:val="24"/>
          <w:bdr w:val="none" w:sz="0" w:space="0" w:color="auto" w:frame="1"/>
          <w:lang w:eastAsia="et-EE"/>
          <w14:ligatures w14:val="none"/>
        </w:rPr>
        <w:t>“;</w:t>
      </w:r>
    </w:p>
    <w:p w14:paraId="2E1C2CB1" w14:textId="4AC5F108" w:rsidR="004162D1" w:rsidRPr="001040E7" w:rsidRDefault="004162D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590BBE94" w14:textId="18471D7F" w:rsidR="004162D1"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52</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 70 tunnistatakse kehtetuks;</w:t>
      </w:r>
    </w:p>
    <w:p w14:paraId="369FDAD3" w14:textId="77777777" w:rsidR="004162D1" w:rsidRPr="001040E7" w:rsidRDefault="004162D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329B2343" w14:textId="08A41160" w:rsidR="004162D1"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bookmarkStart w:id="63" w:name="_Hlk207180770"/>
      <w:bookmarkStart w:id="64" w:name="_Hlk200358543"/>
      <w:r w:rsidRPr="001040E7">
        <w:rPr>
          <w:rFonts w:ascii="Times New Roman" w:eastAsia="Times New Roman" w:hAnsi="Times New Roman" w:cs="Times New Roman"/>
          <w:kern w:val="0"/>
          <w:sz w:val="24"/>
          <w:szCs w:val="24"/>
          <w:lang w:eastAsia="et-EE"/>
          <w14:ligatures w14:val="none"/>
        </w:rPr>
        <w:t>53</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w:t>
      </w:r>
      <w:r w:rsidR="0072453B" w:rsidRPr="001040E7">
        <w:rPr>
          <w:rFonts w:ascii="Times New Roman" w:eastAsia="Times New Roman" w:hAnsi="Times New Roman" w:cs="Times New Roman"/>
          <w:kern w:val="0"/>
          <w:sz w:val="24"/>
          <w:szCs w:val="24"/>
          <w:lang w:eastAsia="et-EE"/>
          <w14:ligatures w14:val="none"/>
        </w:rPr>
        <w:t>i</w:t>
      </w:r>
      <w:r w:rsidR="00C5164A" w:rsidRPr="001040E7">
        <w:rPr>
          <w:rFonts w:ascii="Times New Roman" w:eastAsia="Times New Roman" w:hAnsi="Times New Roman" w:cs="Times New Roman"/>
          <w:kern w:val="0"/>
          <w:sz w:val="24"/>
          <w:szCs w:val="24"/>
          <w:lang w:eastAsia="et-EE"/>
          <w14:ligatures w14:val="none"/>
        </w:rPr>
        <w:t xml:space="preserve"> 71 </w:t>
      </w:r>
      <w:commentRangeStart w:id="65"/>
      <w:r w:rsidR="00C5164A" w:rsidRPr="001040E7">
        <w:rPr>
          <w:rFonts w:ascii="Times New Roman" w:eastAsia="Times New Roman" w:hAnsi="Times New Roman" w:cs="Times New Roman"/>
          <w:kern w:val="0"/>
          <w:sz w:val="24"/>
          <w:szCs w:val="24"/>
          <w:lang w:eastAsia="et-EE"/>
          <w14:ligatures w14:val="none"/>
        </w:rPr>
        <w:t>lõi</w:t>
      </w:r>
      <w:r w:rsidR="00837E9A" w:rsidRPr="001040E7">
        <w:rPr>
          <w:rFonts w:ascii="Times New Roman" w:eastAsia="Times New Roman" w:hAnsi="Times New Roman" w:cs="Times New Roman"/>
          <w:kern w:val="0"/>
          <w:sz w:val="24"/>
          <w:szCs w:val="24"/>
          <w:lang w:eastAsia="et-EE"/>
          <w14:ligatures w14:val="none"/>
        </w:rPr>
        <w:t>g</w:t>
      </w:r>
      <w:r w:rsidR="00C5164A" w:rsidRPr="001040E7">
        <w:rPr>
          <w:rFonts w:ascii="Times New Roman" w:eastAsia="Times New Roman" w:hAnsi="Times New Roman" w:cs="Times New Roman"/>
          <w:kern w:val="0"/>
          <w:sz w:val="24"/>
          <w:szCs w:val="24"/>
          <w:lang w:eastAsia="et-EE"/>
          <w14:ligatures w14:val="none"/>
        </w:rPr>
        <w:t xml:space="preserve">e 1 </w:t>
      </w:r>
      <w:commentRangeEnd w:id="65"/>
      <w:r>
        <w:commentReference w:id="65"/>
      </w:r>
      <w:r w:rsidR="00C5164A" w:rsidRPr="001040E7">
        <w:rPr>
          <w:rFonts w:ascii="Times New Roman" w:eastAsia="Times New Roman" w:hAnsi="Times New Roman" w:cs="Times New Roman"/>
          <w:kern w:val="0"/>
          <w:sz w:val="24"/>
          <w:szCs w:val="24"/>
          <w:lang w:eastAsia="et-EE"/>
          <w14:ligatures w14:val="none"/>
        </w:rPr>
        <w:t>muudetakse ja sõnastatakse järgmiselt:</w:t>
      </w:r>
    </w:p>
    <w:p w14:paraId="5630DB9C" w14:textId="1B2CF6DA" w:rsidR="00167265" w:rsidRPr="001040E7" w:rsidRDefault="003A4B07" w:rsidP="001040E7">
      <w:pPr>
        <w:spacing w:after="0" w:line="240" w:lineRule="auto"/>
        <w:jc w:val="both"/>
        <w:rPr>
          <w:rFonts w:ascii="Times New Roman" w:eastAsia="Times New Roman" w:hAnsi="Times New Roman" w:cs="Times New Roman"/>
          <w:kern w:val="0"/>
          <w:sz w:val="24"/>
          <w:szCs w:val="24"/>
          <w:lang w:eastAsia="et-EE"/>
          <w14:ligatures w14:val="none"/>
        </w:rPr>
      </w:pPr>
      <w:bookmarkStart w:id="66" w:name="para71lg1p1"/>
      <w:r w:rsidRPr="001040E7">
        <w:rPr>
          <w:rFonts w:ascii="Times New Roman" w:eastAsia="Times New Roman" w:hAnsi="Times New Roman" w:cs="Times New Roman"/>
          <w:kern w:val="0"/>
          <w:sz w:val="24"/>
          <w:szCs w:val="24"/>
          <w:bdr w:val="none" w:sz="0" w:space="0" w:color="auto" w:frame="1"/>
          <w:lang w:eastAsia="et-EE"/>
          <w14:ligatures w14:val="none"/>
        </w:rPr>
        <w:t>„</w:t>
      </w:r>
      <w:bookmarkStart w:id="67" w:name="_Hlk205993590"/>
      <w:bookmarkEnd w:id="66"/>
      <w:r w:rsidR="00C5164A" w:rsidRPr="001040E7">
        <w:rPr>
          <w:rFonts w:ascii="Times New Roman" w:eastAsia="Times New Roman" w:hAnsi="Times New Roman" w:cs="Times New Roman"/>
          <w:kern w:val="0"/>
          <w:sz w:val="24"/>
          <w:szCs w:val="24"/>
          <w:lang w:eastAsia="et-EE"/>
          <w14:ligatures w14:val="none"/>
        </w:rPr>
        <w:t>1)</w:t>
      </w:r>
      <w:bookmarkStart w:id="68" w:name="_Hlk188625034"/>
      <w:r w:rsidR="00C5164A" w:rsidRPr="001040E7" w:rsidDel="00D4092A">
        <w:rPr>
          <w:rFonts w:ascii="Times New Roman" w:eastAsia="Times New Roman" w:hAnsi="Times New Roman" w:cs="Times New Roman"/>
          <w:kern w:val="0"/>
          <w:sz w:val="24"/>
          <w:szCs w:val="24"/>
          <w:lang w:eastAsia="et-EE"/>
          <w14:ligatures w14:val="none"/>
        </w:rPr>
        <w:t xml:space="preserve"> </w:t>
      </w:r>
      <w:bookmarkStart w:id="69" w:name="_Hlk188965289"/>
      <w:r w:rsidR="00C5164A" w:rsidRPr="001040E7">
        <w:rPr>
          <w:rFonts w:ascii="Times New Roman" w:eastAsia="Times New Roman" w:hAnsi="Times New Roman" w:cs="Times New Roman"/>
          <w:kern w:val="0"/>
          <w:sz w:val="24"/>
          <w:szCs w:val="24"/>
          <w:lang w:eastAsia="et-EE"/>
          <w14:ligatures w14:val="none"/>
        </w:rPr>
        <w:t>merel nõukogu määruse (EÜ) nr 1224/2009 artikli</w:t>
      </w:r>
      <w:r w:rsidR="00BA284D" w:rsidRPr="001040E7">
        <w:rPr>
          <w:rFonts w:ascii="Times New Roman" w:eastAsia="Times New Roman" w:hAnsi="Times New Roman" w:cs="Times New Roman"/>
          <w:kern w:val="0"/>
          <w:sz w:val="24"/>
          <w:szCs w:val="24"/>
          <w:lang w:eastAsia="et-EE"/>
          <w14:ligatures w14:val="none"/>
        </w:rPr>
        <w:t xml:space="preserve"> </w:t>
      </w:r>
      <w:r w:rsidR="00C5164A" w:rsidRPr="001040E7">
        <w:rPr>
          <w:rFonts w:ascii="Times New Roman" w:eastAsia="Times New Roman" w:hAnsi="Times New Roman" w:cs="Times New Roman"/>
          <w:kern w:val="0"/>
          <w:sz w:val="24"/>
          <w:szCs w:val="24"/>
          <w:lang w:eastAsia="et-EE"/>
          <w14:ligatures w14:val="none"/>
        </w:rPr>
        <w:t>90 lõigetes</w:t>
      </w:r>
      <w:r w:rsidR="00BA284D" w:rsidRPr="001040E7">
        <w:rPr>
          <w:rFonts w:ascii="Times New Roman" w:eastAsia="Times New Roman" w:hAnsi="Times New Roman" w:cs="Times New Roman"/>
          <w:kern w:val="0"/>
          <w:sz w:val="24"/>
          <w:szCs w:val="24"/>
          <w:lang w:eastAsia="et-EE"/>
          <w14:ligatures w14:val="none"/>
        </w:rPr>
        <w:t xml:space="preserve"> </w:t>
      </w:r>
      <w:r w:rsidR="00C5164A" w:rsidRPr="001040E7">
        <w:rPr>
          <w:rFonts w:ascii="Times New Roman" w:eastAsia="Times New Roman" w:hAnsi="Times New Roman" w:cs="Times New Roman"/>
          <w:kern w:val="0"/>
          <w:sz w:val="24"/>
          <w:szCs w:val="24"/>
          <w:lang w:eastAsia="et-EE"/>
          <w14:ligatures w14:val="none"/>
        </w:rPr>
        <w:t>2 ja 3 nimetatud tõsiseid rikkumisi</w:t>
      </w:r>
      <w:bookmarkEnd w:id="69"/>
      <w:r w:rsidR="00C5164A" w:rsidRPr="001040E7">
        <w:rPr>
          <w:rFonts w:ascii="Times New Roman" w:eastAsia="Times New Roman" w:hAnsi="Times New Roman" w:cs="Times New Roman"/>
          <w:kern w:val="0"/>
          <w:sz w:val="24"/>
          <w:szCs w:val="24"/>
          <w:lang w:eastAsia="et-EE"/>
          <w14:ligatures w14:val="none"/>
        </w:rPr>
        <w:t>;</w:t>
      </w:r>
    </w:p>
    <w:p w14:paraId="69885041" w14:textId="428ACB4F" w:rsidR="00167265" w:rsidRPr="001040E7" w:rsidRDefault="00D57AB6"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2</w:t>
      </w:r>
      <w:r w:rsidR="00167265" w:rsidRPr="001040E7">
        <w:rPr>
          <w:rFonts w:ascii="Times New Roman" w:eastAsia="Times New Roman" w:hAnsi="Times New Roman" w:cs="Times New Roman"/>
          <w:kern w:val="0"/>
          <w:sz w:val="24"/>
          <w:szCs w:val="24"/>
          <w:lang w:eastAsia="et-EE"/>
          <w14:ligatures w14:val="none"/>
        </w:rPr>
        <w:t>)</w:t>
      </w:r>
      <w:r w:rsidR="000E221A" w:rsidRPr="001040E7">
        <w:rPr>
          <w:rFonts w:ascii="Times New Roman" w:eastAsia="Times New Roman" w:hAnsi="Times New Roman" w:cs="Times New Roman"/>
          <w:kern w:val="0"/>
          <w:sz w:val="24"/>
          <w:szCs w:val="24"/>
          <w:lang w:eastAsia="et-EE"/>
          <w14:ligatures w14:val="none"/>
        </w:rPr>
        <w:t xml:space="preserve"> </w:t>
      </w:r>
      <w:r w:rsidR="0014316F" w:rsidRPr="001040E7">
        <w:rPr>
          <w:rFonts w:ascii="Times New Roman" w:eastAsia="Times New Roman" w:hAnsi="Times New Roman" w:cs="Times New Roman"/>
          <w:kern w:val="0"/>
          <w:sz w:val="24"/>
          <w:szCs w:val="24"/>
          <w:lang w:eastAsia="et-EE"/>
          <w14:ligatures w14:val="none"/>
        </w:rPr>
        <w:t xml:space="preserve">muul kui käesoleva </w:t>
      </w:r>
      <w:r w:rsidR="00FA1EF3" w:rsidRPr="001040E7">
        <w:rPr>
          <w:rFonts w:ascii="Times New Roman" w:eastAsia="Times New Roman" w:hAnsi="Times New Roman" w:cs="Times New Roman"/>
          <w:kern w:val="0"/>
          <w:sz w:val="24"/>
          <w:szCs w:val="24"/>
          <w:lang w:eastAsia="et-EE"/>
          <w14:ligatures w14:val="none"/>
        </w:rPr>
        <w:t xml:space="preserve">lõike </w:t>
      </w:r>
      <w:r w:rsidR="0014316F" w:rsidRPr="001040E7">
        <w:rPr>
          <w:rFonts w:ascii="Times New Roman" w:eastAsia="Times New Roman" w:hAnsi="Times New Roman" w:cs="Times New Roman"/>
          <w:kern w:val="0"/>
          <w:sz w:val="24"/>
          <w:szCs w:val="24"/>
          <w:lang w:eastAsia="et-EE"/>
          <w14:ligatures w14:val="none"/>
        </w:rPr>
        <w:t xml:space="preserve">punktis 1 nimetatud veealal </w:t>
      </w:r>
      <w:r w:rsidR="00167265" w:rsidRPr="001040E7">
        <w:rPr>
          <w:rFonts w:ascii="Times New Roman" w:eastAsia="Times New Roman" w:hAnsi="Times New Roman" w:cs="Times New Roman"/>
          <w:kern w:val="0"/>
          <w:sz w:val="24"/>
          <w:szCs w:val="24"/>
          <w:lang w:eastAsia="et-EE"/>
          <w14:ligatures w14:val="none"/>
        </w:rPr>
        <w:t xml:space="preserve">nõukogu määruse (EÜ) nr 1224/2009 artikli 90 </w:t>
      </w:r>
      <w:r w:rsidR="009C09F0" w:rsidRPr="001040E7">
        <w:rPr>
          <w:rFonts w:ascii="Times New Roman" w:eastAsia="Times New Roman" w:hAnsi="Times New Roman" w:cs="Times New Roman"/>
          <w:kern w:val="0"/>
          <w:sz w:val="24"/>
          <w:szCs w:val="24"/>
          <w:lang w:eastAsia="et-EE"/>
          <w14:ligatures w14:val="none"/>
        </w:rPr>
        <w:t>lõike 2 punktides a, c, d</w:t>
      </w:r>
      <w:r w:rsidR="00731D9C">
        <w:rPr>
          <w:rFonts w:ascii="Times New Roman" w:eastAsia="Times New Roman" w:hAnsi="Times New Roman" w:cs="Times New Roman"/>
          <w:kern w:val="0"/>
          <w:sz w:val="24"/>
          <w:szCs w:val="24"/>
          <w:lang w:eastAsia="et-EE"/>
          <w14:ligatures w14:val="none"/>
        </w:rPr>
        <w:t xml:space="preserve"> ja</w:t>
      </w:r>
      <w:r w:rsidR="009C09F0" w:rsidRPr="001040E7">
        <w:rPr>
          <w:rFonts w:ascii="Times New Roman" w:eastAsia="Times New Roman" w:hAnsi="Times New Roman" w:cs="Times New Roman"/>
          <w:kern w:val="0"/>
          <w:sz w:val="24"/>
          <w:szCs w:val="24"/>
          <w:lang w:eastAsia="et-EE"/>
          <w14:ligatures w14:val="none"/>
        </w:rPr>
        <w:t xml:space="preserve"> k </w:t>
      </w:r>
      <w:r w:rsidR="00731D9C">
        <w:rPr>
          <w:rFonts w:ascii="Times New Roman" w:eastAsia="Times New Roman" w:hAnsi="Times New Roman" w:cs="Times New Roman"/>
          <w:kern w:val="0"/>
          <w:sz w:val="24"/>
          <w:szCs w:val="24"/>
          <w:lang w:eastAsia="et-EE"/>
          <w14:ligatures w14:val="none"/>
        </w:rPr>
        <w:t>ning</w:t>
      </w:r>
      <w:r w:rsidR="00731D9C" w:rsidRPr="001040E7">
        <w:rPr>
          <w:rFonts w:ascii="Times New Roman" w:eastAsia="Times New Roman" w:hAnsi="Times New Roman" w:cs="Times New Roman"/>
          <w:kern w:val="0"/>
          <w:sz w:val="24"/>
          <w:szCs w:val="24"/>
          <w:lang w:eastAsia="et-EE"/>
          <w14:ligatures w14:val="none"/>
        </w:rPr>
        <w:t xml:space="preserve"> </w:t>
      </w:r>
      <w:r w:rsidR="009C09F0" w:rsidRPr="001040E7">
        <w:rPr>
          <w:rFonts w:ascii="Times New Roman" w:eastAsia="Times New Roman" w:hAnsi="Times New Roman" w:cs="Times New Roman"/>
          <w:kern w:val="0"/>
          <w:sz w:val="24"/>
          <w:szCs w:val="24"/>
          <w:lang w:eastAsia="et-EE"/>
          <w14:ligatures w14:val="none"/>
        </w:rPr>
        <w:t>sama artikli lõikes 3 punktis g nimetatud tõsis</w:t>
      </w:r>
      <w:r w:rsidR="0014316F" w:rsidRPr="001040E7">
        <w:rPr>
          <w:rFonts w:ascii="Times New Roman" w:eastAsia="Times New Roman" w:hAnsi="Times New Roman" w:cs="Times New Roman"/>
          <w:kern w:val="0"/>
          <w:sz w:val="24"/>
          <w:szCs w:val="24"/>
          <w:lang w:eastAsia="et-EE"/>
          <w14:ligatures w14:val="none"/>
        </w:rPr>
        <w:t>eid</w:t>
      </w:r>
      <w:r w:rsidR="009C09F0" w:rsidRPr="001040E7">
        <w:rPr>
          <w:rFonts w:ascii="Times New Roman" w:eastAsia="Times New Roman" w:hAnsi="Times New Roman" w:cs="Times New Roman"/>
          <w:kern w:val="0"/>
          <w:sz w:val="24"/>
          <w:szCs w:val="24"/>
          <w:lang w:eastAsia="et-EE"/>
          <w14:ligatures w14:val="none"/>
        </w:rPr>
        <w:t xml:space="preserve"> rikkumis</w:t>
      </w:r>
      <w:r w:rsidR="0014316F" w:rsidRPr="001040E7">
        <w:rPr>
          <w:rFonts w:ascii="Times New Roman" w:eastAsia="Times New Roman" w:hAnsi="Times New Roman" w:cs="Times New Roman"/>
          <w:kern w:val="0"/>
          <w:sz w:val="24"/>
          <w:szCs w:val="24"/>
          <w:lang w:eastAsia="et-EE"/>
          <w14:ligatures w14:val="none"/>
        </w:rPr>
        <w:t>i</w:t>
      </w:r>
      <w:r w:rsidR="0072453B" w:rsidRPr="001040E7">
        <w:rPr>
          <w:rFonts w:ascii="Times New Roman" w:eastAsia="Times New Roman" w:hAnsi="Times New Roman" w:cs="Times New Roman"/>
          <w:kern w:val="0"/>
          <w:sz w:val="24"/>
          <w:szCs w:val="24"/>
          <w:lang w:eastAsia="et-EE"/>
          <w14:ligatures w14:val="none"/>
        </w:rPr>
        <w:t>;</w:t>
      </w:r>
    </w:p>
    <w:p w14:paraId="4CE84B0D" w14:textId="3D82EE9B" w:rsidR="001C5159" w:rsidRPr="001040E7" w:rsidRDefault="00D57AB6"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w:t>
      </w:r>
      <w:r w:rsidR="001C5159" w:rsidRPr="001040E7">
        <w:rPr>
          <w:rFonts w:ascii="Times New Roman" w:eastAsia="Times New Roman" w:hAnsi="Times New Roman" w:cs="Times New Roman"/>
          <w:kern w:val="0"/>
          <w:sz w:val="24"/>
          <w:szCs w:val="24"/>
          <w:lang w:eastAsia="et-EE"/>
          <w14:ligatures w14:val="none"/>
        </w:rPr>
        <w:t xml:space="preserve">) kaaspüügi tingimuste rikkumist </w:t>
      </w:r>
      <w:r w:rsidR="00FA1EF3" w:rsidRPr="001040E7">
        <w:rPr>
          <w:rFonts w:ascii="Times New Roman" w:eastAsia="Times New Roman" w:hAnsi="Times New Roman" w:cs="Times New Roman"/>
          <w:kern w:val="0"/>
          <w:sz w:val="24"/>
          <w:szCs w:val="24"/>
          <w:lang w:eastAsia="et-EE"/>
          <w14:ligatures w14:val="none"/>
        </w:rPr>
        <w:t>või</w:t>
      </w:r>
      <w:r w:rsidR="001C5159" w:rsidRPr="001040E7">
        <w:rPr>
          <w:rFonts w:ascii="Times New Roman" w:eastAsia="Times New Roman" w:hAnsi="Times New Roman" w:cs="Times New Roman"/>
          <w:kern w:val="0"/>
          <w:sz w:val="24"/>
          <w:szCs w:val="24"/>
          <w:lang w:eastAsia="et-EE"/>
          <w14:ligatures w14:val="none"/>
        </w:rPr>
        <w:t xml:space="preserve"> </w:t>
      </w:r>
      <w:proofErr w:type="spellStart"/>
      <w:r w:rsidR="001C5159" w:rsidRPr="001040E7">
        <w:rPr>
          <w:rFonts w:ascii="Times New Roman" w:eastAsia="Times New Roman" w:hAnsi="Times New Roman" w:cs="Times New Roman"/>
          <w:kern w:val="0"/>
          <w:sz w:val="24"/>
          <w:szCs w:val="24"/>
          <w:lang w:eastAsia="et-EE"/>
          <w14:ligatures w14:val="none"/>
        </w:rPr>
        <w:t>alamõõdulise</w:t>
      </w:r>
      <w:proofErr w:type="spellEnd"/>
      <w:r w:rsidR="001C5159" w:rsidRPr="001040E7">
        <w:rPr>
          <w:rFonts w:ascii="Times New Roman" w:eastAsia="Times New Roman" w:hAnsi="Times New Roman" w:cs="Times New Roman"/>
          <w:kern w:val="0"/>
          <w:sz w:val="24"/>
          <w:szCs w:val="24"/>
          <w:lang w:eastAsia="et-EE"/>
          <w14:ligatures w14:val="none"/>
        </w:rPr>
        <w:t xml:space="preserve"> kala püüki;</w:t>
      </w:r>
    </w:p>
    <w:p w14:paraId="06941D06" w14:textId="0136B27E" w:rsidR="001C5159" w:rsidRPr="001040E7" w:rsidRDefault="00D57AB6"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4</w:t>
      </w:r>
      <w:r w:rsidR="001C5159" w:rsidRPr="001040E7">
        <w:rPr>
          <w:rFonts w:ascii="Times New Roman" w:eastAsia="Times New Roman" w:hAnsi="Times New Roman" w:cs="Times New Roman"/>
          <w:kern w:val="0"/>
          <w:sz w:val="24"/>
          <w:szCs w:val="24"/>
          <w:lang w:eastAsia="et-EE"/>
          <w14:ligatures w14:val="none"/>
        </w:rPr>
        <w:t xml:space="preserve">) keelatud püügiviiside </w:t>
      </w:r>
      <w:r w:rsidR="00FA1EF3" w:rsidRPr="001040E7">
        <w:rPr>
          <w:rFonts w:ascii="Times New Roman" w:eastAsia="Times New Roman" w:hAnsi="Times New Roman" w:cs="Times New Roman"/>
          <w:kern w:val="0"/>
          <w:sz w:val="24"/>
          <w:szCs w:val="24"/>
          <w:lang w:eastAsia="et-EE"/>
          <w14:ligatures w14:val="none"/>
        </w:rPr>
        <w:t>või</w:t>
      </w:r>
      <w:r w:rsidR="0014316F" w:rsidRPr="001040E7">
        <w:rPr>
          <w:rFonts w:ascii="Times New Roman" w:eastAsia="Times New Roman" w:hAnsi="Times New Roman" w:cs="Times New Roman"/>
          <w:kern w:val="0"/>
          <w:sz w:val="24"/>
          <w:szCs w:val="24"/>
          <w:lang w:eastAsia="et-EE"/>
          <w14:ligatures w14:val="none"/>
        </w:rPr>
        <w:t xml:space="preserve"> -vahendite </w:t>
      </w:r>
      <w:r w:rsidR="001C5159" w:rsidRPr="001040E7">
        <w:rPr>
          <w:rFonts w:ascii="Times New Roman" w:eastAsia="Times New Roman" w:hAnsi="Times New Roman" w:cs="Times New Roman"/>
          <w:kern w:val="0"/>
          <w:sz w:val="24"/>
          <w:szCs w:val="24"/>
          <w:lang w:eastAsia="et-EE"/>
          <w14:ligatures w14:val="none"/>
        </w:rPr>
        <w:t>kasutamist;</w:t>
      </w:r>
    </w:p>
    <w:p w14:paraId="7B2A26D9" w14:textId="4D767621" w:rsidR="001C5159" w:rsidRPr="001040E7" w:rsidRDefault="00D57AB6"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5</w:t>
      </w:r>
      <w:r w:rsidR="001C5159" w:rsidRPr="001040E7">
        <w:rPr>
          <w:rFonts w:ascii="Times New Roman" w:eastAsia="Times New Roman" w:hAnsi="Times New Roman" w:cs="Times New Roman"/>
          <w:kern w:val="0"/>
          <w:sz w:val="24"/>
          <w:szCs w:val="24"/>
          <w:lang w:eastAsia="et-EE"/>
          <w14:ligatures w14:val="none"/>
        </w:rPr>
        <w:t xml:space="preserve">) </w:t>
      </w:r>
      <w:r w:rsidR="00FA1EF3" w:rsidRPr="001040E7">
        <w:rPr>
          <w:rFonts w:ascii="Times New Roman" w:eastAsia="Times New Roman" w:hAnsi="Times New Roman" w:cs="Times New Roman"/>
          <w:kern w:val="0"/>
          <w:sz w:val="24"/>
          <w:szCs w:val="24"/>
          <w:lang w:eastAsia="et-EE"/>
          <w14:ligatures w14:val="none"/>
        </w:rPr>
        <w:t>kala ja veetaime päritolu tõendamise</w:t>
      </w:r>
      <w:r w:rsidR="003D240E" w:rsidRPr="00091731">
        <w:rPr>
          <w:rFonts w:ascii="Times New Roman" w:eastAsia="Times New Roman" w:hAnsi="Times New Roman" w:cs="Times New Roman"/>
          <w:kern w:val="0"/>
          <w:sz w:val="24"/>
          <w:szCs w:val="24"/>
          <w:lang w:eastAsia="et-EE"/>
          <w14:ligatures w14:val="none"/>
        </w:rPr>
        <w:t xml:space="preserve">ga seotud andmete või dokumentide esitamata jätmist, puudumist, võltsimist või </w:t>
      </w:r>
      <w:r w:rsidR="00777CE5" w:rsidRPr="00091731">
        <w:rPr>
          <w:rFonts w:ascii="Times New Roman" w:eastAsia="Times New Roman" w:hAnsi="Times New Roman" w:cs="Times New Roman"/>
          <w:kern w:val="0"/>
          <w:sz w:val="24"/>
          <w:szCs w:val="24"/>
          <w:lang w:eastAsia="et-EE"/>
          <w14:ligatures w14:val="none"/>
        </w:rPr>
        <w:t xml:space="preserve">võltsitud dokumendi või </w:t>
      </w:r>
      <w:r w:rsidR="003D240E" w:rsidRPr="00091731">
        <w:rPr>
          <w:rFonts w:ascii="Times New Roman" w:eastAsia="Times New Roman" w:hAnsi="Times New Roman" w:cs="Times New Roman"/>
          <w:kern w:val="0"/>
          <w:sz w:val="24"/>
          <w:szCs w:val="24"/>
          <w:lang w:eastAsia="et-EE"/>
          <w14:ligatures w14:val="none"/>
        </w:rPr>
        <w:t>valeandmete esitamist</w:t>
      </w:r>
      <w:r w:rsidR="003D240E" w:rsidRPr="001040E7">
        <w:rPr>
          <w:rFonts w:ascii="Times New Roman" w:eastAsia="Times New Roman" w:hAnsi="Times New Roman" w:cs="Times New Roman"/>
          <w:kern w:val="0"/>
          <w:sz w:val="24"/>
          <w:szCs w:val="24"/>
          <w:lang w:eastAsia="et-EE"/>
          <w14:ligatures w14:val="none"/>
        </w:rPr>
        <w:t>;</w:t>
      </w:r>
    </w:p>
    <w:p w14:paraId="1B215177" w14:textId="62E599B0" w:rsidR="001C5159" w:rsidRPr="001040E7" w:rsidRDefault="00D57AB6"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6</w:t>
      </w:r>
      <w:r w:rsidR="001C5159" w:rsidRPr="001040E7">
        <w:rPr>
          <w:rFonts w:ascii="Times New Roman" w:eastAsia="Times New Roman" w:hAnsi="Times New Roman" w:cs="Times New Roman"/>
          <w:kern w:val="0"/>
          <w:sz w:val="24"/>
          <w:szCs w:val="24"/>
          <w:lang w:eastAsia="et-EE"/>
          <w14:ligatures w14:val="none"/>
        </w:rPr>
        <w:t>) loale kantud</w:t>
      </w:r>
      <w:r w:rsidR="0014316F" w:rsidRPr="001040E7">
        <w:rPr>
          <w:rFonts w:ascii="Times New Roman" w:eastAsia="Times New Roman" w:hAnsi="Times New Roman" w:cs="Times New Roman"/>
          <w:kern w:val="0"/>
          <w:sz w:val="24"/>
          <w:szCs w:val="24"/>
          <w:lang w:eastAsia="et-EE"/>
          <w14:ligatures w14:val="none"/>
        </w:rPr>
        <w:t xml:space="preserve"> püügivõimaluse </w:t>
      </w:r>
      <w:r w:rsidR="00FA1EF3" w:rsidRPr="001040E7">
        <w:rPr>
          <w:rFonts w:ascii="Times New Roman" w:eastAsia="Times New Roman" w:hAnsi="Times New Roman" w:cs="Times New Roman"/>
          <w:kern w:val="0"/>
          <w:sz w:val="24"/>
          <w:szCs w:val="24"/>
          <w:lang w:eastAsia="et-EE"/>
          <w14:ligatures w14:val="none"/>
        </w:rPr>
        <w:t>või</w:t>
      </w:r>
      <w:r w:rsidR="001C5159" w:rsidRPr="001040E7">
        <w:rPr>
          <w:rFonts w:ascii="Times New Roman" w:eastAsia="Times New Roman" w:hAnsi="Times New Roman" w:cs="Times New Roman"/>
          <w:kern w:val="0"/>
          <w:sz w:val="24"/>
          <w:szCs w:val="24"/>
          <w:lang w:eastAsia="et-EE"/>
          <w14:ligatures w14:val="none"/>
        </w:rPr>
        <w:t xml:space="preserve"> lubatud aastasaagi ületamist;</w:t>
      </w:r>
    </w:p>
    <w:p w14:paraId="011F9215" w14:textId="09547C18" w:rsidR="001C5159" w:rsidRPr="001040E7" w:rsidRDefault="00D57AB6"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7</w:t>
      </w:r>
      <w:r w:rsidR="001C5159" w:rsidRPr="001040E7">
        <w:rPr>
          <w:rFonts w:ascii="Times New Roman" w:eastAsia="Times New Roman" w:hAnsi="Times New Roman" w:cs="Times New Roman"/>
          <w:kern w:val="0"/>
          <w:sz w:val="24"/>
          <w:szCs w:val="24"/>
          <w:lang w:eastAsia="et-EE"/>
          <w14:ligatures w14:val="none"/>
        </w:rPr>
        <w:t>) püügivahendite</w:t>
      </w:r>
      <w:r w:rsidR="00623D04" w:rsidRPr="001040E7">
        <w:rPr>
          <w:rFonts w:ascii="Times New Roman" w:eastAsia="Times New Roman" w:hAnsi="Times New Roman" w:cs="Times New Roman"/>
          <w:kern w:val="0"/>
          <w:sz w:val="24"/>
          <w:szCs w:val="24"/>
          <w:lang w:eastAsia="et-EE"/>
          <w14:ligatures w14:val="none"/>
        </w:rPr>
        <w:t xml:space="preserve"> silmasuuruse</w:t>
      </w:r>
      <w:r w:rsidR="001C5159" w:rsidRPr="001040E7">
        <w:rPr>
          <w:rFonts w:ascii="Times New Roman" w:eastAsia="Times New Roman" w:hAnsi="Times New Roman" w:cs="Times New Roman"/>
          <w:kern w:val="0"/>
          <w:sz w:val="24"/>
          <w:szCs w:val="24"/>
          <w:lang w:eastAsia="et-EE"/>
          <w14:ligatures w14:val="none"/>
        </w:rPr>
        <w:t xml:space="preserve"> kohta esitatavate nõuete rikkumist;</w:t>
      </w:r>
    </w:p>
    <w:p w14:paraId="5F0524B3" w14:textId="45BD6E5B" w:rsidR="00623D04" w:rsidRPr="001040E7" w:rsidRDefault="00D57AB6"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8</w:t>
      </w:r>
      <w:r w:rsidR="001C5159" w:rsidRPr="001040E7">
        <w:rPr>
          <w:rFonts w:ascii="Times New Roman" w:eastAsia="Times New Roman" w:hAnsi="Times New Roman" w:cs="Times New Roman"/>
          <w:kern w:val="0"/>
          <w:sz w:val="24"/>
          <w:szCs w:val="24"/>
          <w:lang w:eastAsia="et-EE"/>
          <w14:ligatures w14:val="none"/>
        </w:rPr>
        <w:t xml:space="preserve">) </w:t>
      </w:r>
      <w:bookmarkEnd w:id="67"/>
      <w:r w:rsidR="0014316F" w:rsidRPr="001040E7">
        <w:rPr>
          <w:rFonts w:ascii="Times New Roman" w:eastAsia="Times New Roman" w:hAnsi="Times New Roman" w:cs="Times New Roman"/>
          <w:kern w:val="0"/>
          <w:sz w:val="24"/>
          <w:szCs w:val="24"/>
          <w:lang w:eastAsia="et-EE"/>
          <w14:ligatures w14:val="none"/>
        </w:rPr>
        <w:t>kalapüüki keelupiirkonnas</w:t>
      </w:r>
      <w:r w:rsidR="00623D04" w:rsidRPr="001040E7">
        <w:rPr>
          <w:rFonts w:ascii="Times New Roman" w:eastAsia="Times New Roman" w:hAnsi="Times New Roman" w:cs="Times New Roman"/>
          <w:kern w:val="0"/>
          <w:sz w:val="24"/>
          <w:szCs w:val="24"/>
          <w:lang w:eastAsia="et-EE"/>
          <w14:ligatures w14:val="none"/>
        </w:rPr>
        <w:t>;</w:t>
      </w:r>
    </w:p>
    <w:p w14:paraId="3333D552" w14:textId="6B222F51" w:rsidR="001C5159" w:rsidRPr="001040E7" w:rsidRDefault="00D57AB6"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9</w:t>
      </w:r>
      <w:r w:rsidR="00623D04" w:rsidRPr="001040E7">
        <w:rPr>
          <w:rFonts w:ascii="Times New Roman" w:eastAsia="Times New Roman" w:hAnsi="Times New Roman" w:cs="Times New Roman"/>
          <w:kern w:val="0"/>
          <w:sz w:val="24"/>
          <w:szCs w:val="24"/>
          <w:lang w:eastAsia="et-EE"/>
          <w14:ligatures w14:val="none"/>
        </w:rPr>
        <w:t>) keelu all oleva kalavaru sihtpüük</w:t>
      </w:r>
      <w:r w:rsidR="00731D9C">
        <w:rPr>
          <w:rFonts w:ascii="Times New Roman" w:eastAsia="Times New Roman" w:hAnsi="Times New Roman" w:cs="Times New Roman"/>
          <w:kern w:val="0"/>
          <w:sz w:val="24"/>
          <w:szCs w:val="24"/>
          <w:lang w:eastAsia="et-EE"/>
          <w14:ligatures w14:val="none"/>
        </w:rPr>
        <w:t>i</w:t>
      </w:r>
      <w:r w:rsidR="00623D04" w:rsidRPr="001040E7">
        <w:rPr>
          <w:rFonts w:ascii="Times New Roman" w:eastAsia="Times New Roman" w:hAnsi="Times New Roman" w:cs="Times New Roman"/>
          <w:kern w:val="0"/>
          <w:sz w:val="24"/>
          <w:szCs w:val="24"/>
          <w:lang w:eastAsia="et-EE"/>
          <w14:ligatures w14:val="none"/>
        </w:rPr>
        <w:t>.</w:t>
      </w:r>
      <w:r w:rsidR="001C5159" w:rsidRPr="001040E7">
        <w:rPr>
          <w:rFonts w:ascii="Times New Roman" w:eastAsia="Times New Roman" w:hAnsi="Times New Roman" w:cs="Times New Roman"/>
          <w:kern w:val="0"/>
          <w:sz w:val="24"/>
          <w:szCs w:val="24"/>
          <w:lang w:eastAsia="et-EE"/>
          <w14:ligatures w14:val="none"/>
        </w:rPr>
        <w:t>“;</w:t>
      </w:r>
    </w:p>
    <w:bookmarkEnd w:id="63"/>
    <w:bookmarkEnd w:id="68"/>
    <w:p w14:paraId="4543A300" w14:textId="77777777" w:rsidR="00B20A1D" w:rsidRPr="001040E7" w:rsidRDefault="00B20A1D"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40B1914F" w14:textId="49ACCB70" w:rsidR="00C5164A" w:rsidRPr="001040E7" w:rsidRDefault="00A5758F"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5</w:t>
      </w:r>
      <w:r w:rsidR="00B20A1D" w:rsidRPr="001040E7">
        <w:rPr>
          <w:rFonts w:ascii="Times New Roman" w:eastAsia="Times New Roman" w:hAnsi="Times New Roman" w:cs="Times New Roman"/>
          <w:kern w:val="0"/>
          <w:sz w:val="24"/>
          <w:szCs w:val="24"/>
          <w:lang w:eastAsia="et-EE"/>
          <w14:ligatures w14:val="none"/>
        </w:rPr>
        <w:t>4</w:t>
      </w:r>
      <w:r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w:t>
      </w:r>
      <w:r w:rsidR="00F91EFD" w:rsidRPr="001040E7">
        <w:rPr>
          <w:rFonts w:ascii="Times New Roman" w:eastAsia="Times New Roman" w:hAnsi="Times New Roman" w:cs="Times New Roman"/>
          <w:kern w:val="0"/>
          <w:sz w:val="24"/>
          <w:szCs w:val="24"/>
          <w:lang w:eastAsia="et-EE"/>
          <w14:ligatures w14:val="none"/>
        </w:rPr>
        <w:t>i</w:t>
      </w:r>
      <w:r w:rsidR="00C5164A" w:rsidRPr="001040E7">
        <w:rPr>
          <w:rFonts w:ascii="Times New Roman" w:eastAsia="Times New Roman" w:hAnsi="Times New Roman" w:cs="Times New Roman"/>
          <w:kern w:val="0"/>
          <w:sz w:val="24"/>
          <w:szCs w:val="24"/>
          <w:lang w:eastAsia="et-EE"/>
          <w14:ligatures w14:val="none"/>
        </w:rPr>
        <w:t xml:space="preserve"> 71 lõiget 2 täiendatakse punktiga 8 järgmises sõnastuses:</w:t>
      </w:r>
    </w:p>
    <w:p w14:paraId="258DACBC" w14:textId="36643002" w:rsidR="00C5164A" w:rsidRPr="001040E7" w:rsidRDefault="00C5164A"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„8) </w:t>
      </w:r>
      <w:r w:rsidR="002B22C6" w:rsidRPr="001040E7">
        <w:rPr>
          <w:rFonts w:ascii="Times New Roman" w:eastAsia="Times New Roman" w:hAnsi="Times New Roman" w:cs="Times New Roman"/>
          <w:kern w:val="0"/>
          <w:sz w:val="24"/>
          <w:szCs w:val="24"/>
          <w:lang w:eastAsia="et-EE"/>
          <w14:ligatures w14:val="none"/>
        </w:rPr>
        <w:t xml:space="preserve">merel </w:t>
      </w:r>
      <w:r w:rsidRPr="001040E7">
        <w:rPr>
          <w:rFonts w:ascii="Times New Roman" w:eastAsia="Times New Roman" w:hAnsi="Times New Roman" w:cs="Times New Roman"/>
          <w:kern w:val="0"/>
          <w:sz w:val="24"/>
          <w:szCs w:val="24"/>
          <w:lang w:eastAsia="et-EE"/>
          <w14:ligatures w14:val="none"/>
        </w:rPr>
        <w:t>nõukogu määruse (EÜ) nr 1224/2009 artikli 90 lõike 3 punkt</w:t>
      </w:r>
      <w:r w:rsidR="00484A24" w:rsidRPr="001040E7">
        <w:rPr>
          <w:rFonts w:ascii="Times New Roman" w:eastAsia="Times New Roman" w:hAnsi="Times New Roman" w:cs="Times New Roman"/>
          <w:kern w:val="0"/>
          <w:sz w:val="24"/>
          <w:szCs w:val="24"/>
          <w:lang w:eastAsia="et-EE"/>
          <w14:ligatures w14:val="none"/>
        </w:rPr>
        <w:t>is</w:t>
      </w:r>
      <w:r w:rsidRPr="001040E7">
        <w:rPr>
          <w:rFonts w:ascii="Times New Roman" w:eastAsia="Times New Roman" w:hAnsi="Times New Roman" w:cs="Times New Roman"/>
          <w:kern w:val="0"/>
          <w:sz w:val="24"/>
          <w:szCs w:val="24"/>
          <w:lang w:eastAsia="et-EE"/>
          <w14:ligatures w14:val="none"/>
        </w:rPr>
        <w:t xml:space="preserve"> h</w:t>
      </w:r>
      <w:r w:rsidR="00484A24" w:rsidRPr="001040E7">
        <w:rPr>
          <w:rFonts w:ascii="Times New Roman" w:eastAsia="Times New Roman" w:hAnsi="Times New Roman" w:cs="Times New Roman"/>
          <w:kern w:val="0"/>
          <w:sz w:val="24"/>
          <w:szCs w:val="24"/>
          <w:lang w:eastAsia="et-EE"/>
          <w14:ligatures w14:val="none"/>
        </w:rPr>
        <w:t xml:space="preserve"> nimetatud</w:t>
      </w:r>
      <w:r w:rsidRPr="001040E7">
        <w:rPr>
          <w:rFonts w:ascii="Times New Roman" w:eastAsia="Times New Roman" w:hAnsi="Times New Roman" w:cs="Times New Roman"/>
          <w:kern w:val="0"/>
          <w:sz w:val="24"/>
          <w:szCs w:val="24"/>
          <w:lang w:eastAsia="et-EE"/>
          <w14:ligatures w14:val="none"/>
        </w:rPr>
        <w:t xml:space="preserve"> tõsis</w:t>
      </w:r>
      <w:r w:rsidR="00484A24" w:rsidRPr="001040E7">
        <w:rPr>
          <w:rFonts w:ascii="Times New Roman" w:eastAsia="Times New Roman" w:hAnsi="Times New Roman" w:cs="Times New Roman"/>
          <w:kern w:val="0"/>
          <w:sz w:val="24"/>
          <w:szCs w:val="24"/>
          <w:lang w:eastAsia="et-EE"/>
          <w14:ligatures w14:val="none"/>
        </w:rPr>
        <w:t>t</w:t>
      </w:r>
      <w:r w:rsidRPr="001040E7">
        <w:rPr>
          <w:rFonts w:ascii="Times New Roman" w:eastAsia="Times New Roman" w:hAnsi="Times New Roman" w:cs="Times New Roman"/>
          <w:kern w:val="0"/>
          <w:sz w:val="24"/>
          <w:szCs w:val="24"/>
          <w:lang w:eastAsia="et-EE"/>
          <w14:ligatures w14:val="none"/>
        </w:rPr>
        <w:t xml:space="preserve"> rikkumis</w:t>
      </w:r>
      <w:r w:rsidR="00484A24" w:rsidRPr="001040E7">
        <w:rPr>
          <w:rFonts w:ascii="Times New Roman" w:eastAsia="Times New Roman" w:hAnsi="Times New Roman" w:cs="Times New Roman"/>
          <w:kern w:val="0"/>
          <w:sz w:val="24"/>
          <w:szCs w:val="24"/>
          <w:lang w:eastAsia="et-EE"/>
          <w14:ligatures w14:val="none"/>
        </w:rPr>
        <w:t>t</w:t>
      </w:r>
      <w:r w:rsidRPr="001040E7">
        <w:rPr>
          <w:rFonts w:ascii="Times New Roman" w:eastAsia="Times New Roman" w:hAnsi="Times New Roman" w:cs="Times New Roman"/>
          <w:kern w:val="0"/>
          <w:sz w:val="24"/>
          <w:szCs w:val="24"/>
          <w:lang w:eastAsia="et-EE"/>
          <w14:ligatures w14:val="none"/>
        </w:rPr>
        <w:t>.“;</w:t>
      </w:r>
    </w:p>
    <w:p w14:paraId="55F61BEF" w14:textId="472865F6" w:rsidR="00C5164A" w:rsidRPr="001040E7" w:rsidRDefault="00C5164A" w:rsidP="001040E7">
      <w:pPr>
        <w:spacing w:after="0" w:line="240" w:lineRule="auto"/>
        <w:jc w:val="both"/>
        <w:rPr>
          <w:rFonts w:ascii="Times New Roman" w:eastAsia="Times New Roman" w:hAnsi="Times New Roman" w:cs="Times New Roman"/>
          <w:kern w:val="0"/>
          <w:sz w:val="24"/>
          <w:szCs w:val="24"/>
          <w:lang w:eastAsia="et-EE"/>
          <w14:ligatures w14:val="none"/>
        </w:rPr>
      </w:pPr>
    </w:p>
    <w:bookmarkEnd w:id="64"/>
    <w:p w14:paraId="57D6E8E1" w14:textId="4255F120" w:rsidR="004162D1" w:rsidRPr="001040E7" w:rsidRDefault="00843A5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5</w:t>
      </w:r>
      <w:r w:rsidR="00B20A1D" w:rsidRPr="001040E7">
        <w:rPr>
          <w:rFonts w:ascii="Times New Roman" w:eastAsia="Times New Roman" w:hAnsi="Times New Roman" w:cs="Times New Roman"/>
          <w:kern w:val="0"/>
          <w:sz w:val="24"/>
          <w:szCs w:val="24"/>
          <w:lang w:eastAsia="et-EE"/>
          <w14:ligatures w14:val="none"/>
        </w:rPr>
        <w:t>5</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w:t>
      </w:r>
      <w:r w:rsidR="0051540E" w:rsidRPr="001040E7">
        <w:rPr>
          <w:rFonts w:ascii="Times New Roman" w:eastAsia="Times New Roman" w:hAnsi="Times New Roman" w:cs="Times New Roman"/>
          <w:kern w:val="0"/>
          <w:sz w:val="24"/>
          <w:szCs w:val="24"/>
          <w:lang w:eastAsia="et-EE"/>
          <w14:ligatures w14:val="none"/>
        </w:rPr>
        <w:t xml:space="preserve">i 72 </w:t>
      </w:r>
      <w:r w:rsidR="00AF5E73" w:rsidRPr="001040E7">
        <w:rPr>
          <w:rFonts w:ascii="Times New Roman" w:eastAsia="Times New Roman" w:hAnsi="Times New Roman" w:cs="Times New Roman"/>
          <w:kern w:val="0"/>
          <w:sz w:val="24"/>
          <w:szCs w:val="24"/>
          <w:lang w:eastAsia="et-EE"/>
          <w14:ligatures w14:val="none"/>
        </w:rPr>
        <w:t xml:space="preserve">tekst </w:t>
      </w:r>
      <w:r w:rsidR="0051540E" w:rsidRPr="001040E7">
        <w:rPr>
          <w:rFonts w:ascii="Times New Roman" w:eastAsia="Times New Roman" w:hAnsi="Times New Roman" w:cs="Times New Roman"/>
          <w:kern w:val="0"/>
          <w:sz w:val="24"/>
          <w:szCs w:val="24"/>
          <w:lang w:eastAsia="et-EE"/>
          <w14:ligatures w14:val="none"/>
        </w:rPr>
        <w:t>muudetakse ja sõnastatakse järgmiselt:</w:t>
      </w:r>
    </w:p>
    <w:p w14:paraId="2478A984" w14:textId="46759200" w:rsidR="0051540E" w:rsidRDefault="0051540E" w:rsidP="001040E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lang w:eastAsia="et-EE"/>
          <w14:ligatures w14:val="none"/>
        </w:rPr>
        <w:t>„</w:t>
      </w:r>
      <w:r w:rsidRPr="001040E7">
        <w:rPr>
          <w:rFonts w:ascii="Times New Roman" w:eastAsia="Times New Roman" w:hAnsi="Times New Roman" w:cs="Times New Roman"/>
          <w:kern w:val="0"/>
          <w:sz w:val="24"/>
          <w:szCs w:val="24"/>
          <w:bdr w:val="none" w:sz="0" w:space="0" w:color="auto" w:frame="1"/>
          <w:lang w:eastAsia="et-EE"/>
          <w14:ligatures w14:val="none"/>
        </w:rPr>
        <w:t xml:space="preserve">(1) </w:t>
      </w:r>
      <w:r w:rsidR="00E63977" w:rsidRPr="001040E7">
        <w:rPr>
          <w:rFonts w:ascii="Times New Roman" w:eastAsia="Times New Roman" w:hAnsi="Times New Roman" w:cs="Times New Roman"/>
          <w:kern w:val="0"/>
          <w:sz w:val="24"/>
          <w:szCs w:val="24"/>
          <w:bdr w:val="none" w:sz="0" w:space="0" w:color="auto" w:frame="1"/>
          <w:lang w:eastAsia="et-EE"/>
          <w14:ligatures w14:val="none"/>
        </w:rPr>
        <w:t xml:space="preserve">Keskkonnaamet määrab kalalaevatunnistuse omanikule, </w:t>
      </w:r>
      <w:r w:rsidR="00731D9C">
        <w:rPr>
          <w:rFonts w:ascii="Times New Roman" w:eastAsia="Times New Roman" w:hAnsi="Times New Roman" w:cs="Times New Roman"/>
          <w:kern w:val="0"/>
          <w:sz w:val="24"/>
          <w:szCs w:val="24"/>
          <w:bdr w:val="none" w:sz="0" w:space="0" w:color="auto" w:frame="1"/>
          <w:lang w:eastAsia="et-EE"/>
          <w14:ligatures w14:val="none"/>
        </w:rPr>
        <w:t xml:space="preserve">kalalaeva </w:t>
      </w:r>
      <w:r w:rsidR="00E63977" w:rsidRPr="001040E7">
        <w:rPr>
          <w:rFonts w:ascii="Times New Roman" w:eastAsia="Times New Roman" w:hAnsi="Times New Roman" w:cs="Times New Roman"/>
          <w:kern w:val="0"/>
          <w:sz w:val="24"/>
          <w:szCs w:val="24"/>
          <w:bdr w:val="none" w:sz="0" w:space="0" w:color="auto" w:frame="1"/>
          <w:lang w:eastAsia="et-EE"/>
          <w14:ligatures w14:val="none"/>
        </w:rPr>
        <w:t>kaptenile ja kalurile käesoleva seaduse §</w:t>
      </w:r>
      <w:r w:rsidR="00442BEE"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E63977" w:rsidRPr="001040E7">
        <w:rPr>
          <w:rFonts w:ascii="Times New Roman" w:eastAsia="Times New Roman" w:hAnsi="Times New Roman" w:cs="Times New Roman"/>
          <w:kern w:val="0"/>
          <w:sz w:val="24"/>
          <w:szCs w:val="24"/>
          <w:bdr w:val="none" w:sz="0" w:space="0" w:color="auto" w:frame="1"/>
          <w:lang w:eastAsia="et-EE"/>
          <w14:ligatures w14:val="none"/>
        </w:rPr>
        <w:t>71 lõike</w:t>
      </w:r>
      <w:r w:rsidR="00442BEE"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E63977" w:rsidRPr="001040E7">
        <w:rPr>
          <w:rFonts w:ascii="Times New Roman" w:eastAsia="Times New Roman" w:hAnsi="Times New Roman" w:cs="Times New Roman"/>
          <w:kern w:val="0"/>
          <w:sz w:val="24"/>
          <w:szCs w:val="24"/>
          <w:bdr w:val="none" w:sz="0" w:space="0" w:color="auto" w:frame="1"/>
          <w:lang w:eastAsia="et-EE"/>
          <w14:ligatures w14:val="none"/>
        </w:rPr>
        <w:t xml:space="preserve">1 </w:t>
      </w:r>
      <w:r w:rsidR="000B5B91" w:rsidRPr="001040E7">
        <w:rPr>
          <w:rFonts w:ascii="Times New Roman" w:eastAsia="Times New Roman" w:hAnsi="Times New Roman" w:cs="Times New Roman"/>
          <w:kern w:val="0"/>
          <w:sz w:val="24"/>
          <w:szCs w:val="24"/>
          <w:bdr w:val="none" w:sz="0" w:space="0" w:color="auto" w:frame="1"/>
          <w:lang w:eastAsia="et-EE"/>
          <w14:ligatures w14:val="none"/>
        </w:rPr>
        <w:t xml:space="preserve">punktis 1 </w:t>
      </w:r>
      <w:r w:rsidR="00E63977" w:rsidRPr="001040E7">
        <w:rPr>
          <w:rFonts w:ascii="Times New Roman" w:eastAsia="Times New Roman" w:hAnsi="Times New Roman" w:cs="Times New Roman"/>
          <w:kern w:val="0"/>
          <w:sz w:val="24"/>
          <w:szCs w:val="24"/>
          <w:bdr w:val="none" w:sz="0" w:space="0" w:color="auto" w:frame="1"/>
          <w:lang w:eastAsia="et-EE"/>
          <w14:ligatures w14:val="none"/>
        </w:rPr>
        <w:t>nimetatud kalapüüginõuete tõsise rikkumise eest punktid nõukogu määruse (EÜ) nr 1224/2009 artikli</w:t>
      </w:r>
      <w:r w:rsidR="00867F53" w:rsidRPr="001040E7">
        <w:rPr>
          <w:rFonts w:ascii="Times New Roman" w:eastAsia="Times New Roman" w:hAnsi="Times New Roman" w:cs="Times New Roman"/>
          <w:kern w:val="0"/>
          <w:sz w:val="24"/>
          <w:szCs w:val="24"/>
          <w:bdr w:val="none" w:sz="0" w:space="0" w:color="auto" w:frame="1"/>
          <w:lang w:eastAsia="et-EE"/>
          <w14:ligatures w14:val="none"/>
        </w:rPr>
        <w:t>s</w:t>
      </w:r>
      <w:r w:rsidR="00E63977" w:rsidRPr="001040E7">
        <w:rPr>
          <w:rFonts w:ascii="Times New Roman" w:eastAsia="Times New Roman" w:hAnsi="Times New Roman" w:cs="Times New Roman"/>
          <w:kern w:val="0"/>
          <w:sz w:val="24"/>
          <w:szCs w:val="24"/>
          <w:bdr w:val="none" w:sz="0" w:space="0" w:color="auto" w:frame="1"/>
          <w:lang w:eastAsia="et-EE"/>
          <w14:ligatures w14:val="none"/>
        </w:rPr>
        <w:t xml:space="preserve"> 92 sätestatu kohaselt.</w:t>
      </w:r>
    </w:p>
    <w:p w14:paraId="4D3D98D9" w14:textId="77777777" w:rsidR="001633CE" w:rsidRPr="001040E7" w:rsidRDefault="001633CE" w:rsidP="001040E7">
      <w:pPr>
        <w:spacing w:after="0" w:line="240" w:lineRule="auto"/>
        <w:jc w:val="both"/>
        <w:outlineLvl w:val="2"/>
        <w:rPr>
          <w:rFonts w:ascii="Times New Roman" w:eastAsia="Times New Roman" w:hAnsi="Times New Roman" w:cs="Times New Roman"/>
          <w:kern w:val="0"/>
          <w:sz w:val="24"/>
          <w:szCs w:val="24"/>
          <w:bdr w:val="none" w:sz="0" w:space="0" w:color="auto" w:frame="1"/>
          <w:lang w:eastAsia="et-EE"/>
          <w14:ligatures w14:val="none"/>
        </w:rPr>
      </w:pPr>
    </w:p>
    <w:p w14:paraId="17996308" w14:textId="4E02E246" w:rsidR="0051540E" w:rsidRDefault="0051540E" w:rsidP="001040E7">
      <w:pPr>
        <w:spacing w:after="0"/>
        <w:jc w:val="both"/>
        <w:rPr>
          <w:rFonts w:ascii="Times New Roman" w:hAnsi="Times New Roman" w:cs="Times New Roman"/>
          <w:sz w:val="24"/>
          <w:szCs w:val="24"/>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E86A74" w:rsidRPr="001040E7">
        <w:rPr>
          <w:rFonts w:ascii="Times New Roman" w:eastAsia="Times New Roman" w:hAnsi="Times New Roman" w:cs="Times New Roman"/>
          <w:kern w:val="0"/>
          <w:sz w:val="24"/>
          <w:szCs w:val="24"/>
          <w:bdr w:val="none" w:sz="0" w:space="0" w:color="auto" w:frame="1"/>
          <w:lang w:eastAsia="et-EE"/>
          <w14:ligatures w14:val="none"/>
        </w:rPr>
        <w:t>2</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E86A74" w:rsidRPr="001040E7">
        <w:rPr>
          <w:rFonts w:ascii="Times New Roman" w:hAnsi="Times New Roman" w:cs="Times New Roman"/>
          <w:sz w:val="24"/>
          <w:szCs w:val="24"/>
        </w:rPr>
        <w:t xml:space="preserve">Käesoleva paragrahvi lõikes 1 nimetatud punktid </w:t>
      </w:r>
      <w:r w:rsidR="00650DCF" w:rsidRPr="001040E7">
        <w:rPr>
          <w:rFonts w:ascii="Times New Roman" w:hAnsi="Times New Roman" w:cs="Times New Roman"/>
          <w:sz w:val="24"/>
          <w:szCs w:val="24"/>
        </w:rPr>
        <w:t xml:space="preserve">kaotavad kehtivuse </w:t>
      </w:r>
      <w:r w:rsidR="00E86A74" w:rsidRPr="001040E7">
        <w:rPr>
          <w:rFonts w:ascii="Times New Roman" w:hAnsi="Times New Roman" w:cs="Times New Roman"/>
          <w:sz w:val="24"/>
          <w:szCs w:val="24"/>
        </w:rPr>
        <w:t>nõukogu määruse (EÜ) nr 1224/2009 artikli 92 lõike</w:t>
      </w:r>
      <w:r w:rsidR="0047561E" w:rsidRPr="001040E7">
        <w:rPr>
          <w:rFonts w:ascii="Times New Roman" w:hAnsi="Times New Roman" w:cs="Times New Roman"/>
          <w:sz w:val="24"/>
          <w:szCs w:val="24"/>
        </w:rPr>
        <w:t>s</w:t>
      </w:r>
      <w:r w:rsidR="00E86A74" w:rsidRPr="001040E7">
        <w:rPr>
          <w:rFonts w:ascii="Times New Roman" w:hAnsi="Times New Roman" w:cs="Times New Roman"/>
          <w:sz w:val="24"/>
          <w:szCs w:val="24"/>
        </w:rPr>
        <w:t xml:space="preserve"> 8 </w:t>
      </w:r>
      <w:r w:rsidR="0047561E" w:rsidRPr="001040E7">
        <w:rPr>
          <w:rFonts w:ascii="Times New Roman" w:hAnsi="Times New Roman" w:cs="Times New Roman"/>
          <w:sz w:val="24"/>
          <w:szCs w:val="24"/>
        </w:rPr>
        <w:t>nimetatud tähtaja möödumisel.</w:t>
      </w:r>
    </w:p>
    <w:p w14:paraId="64287FB2" w14:textId="77777777" w:rsidR="001633CE" w:rsidRPr="001040E7" w:rsidRDefault="001633CE" w:rsidP="001040E7">
      <w:pPr>
        <w:spacing w:after="0"/>
        <w:jc w:val="both"/>
        <w:rPr>
          <w:rFonts w:ascii="Times New Roman" w:hAnsi="Times New Roman" w:cs="Times New Roman"/>
          <w:sz w:val="24"/>
          <w:szCs w:val="24"/>
        </w:rPr>
      </w:pPr>
    </w:p>
    <w:p w14:paraId="7278E446" w14:textId="28256886" w:rsidR="0051540E" w:rsidRPr="001040E7" w:rsidRDefault="0051540E" w:rsidP="001040E7">
      <w:pPr>
        <w:spacing w:after="0"/>
        <w:jc w:val="both"/>
        <w:rPr>
          <w:rFonts w:ascii="Times New Roman" w:hAnsi="Times New Roman" w:cs="Times New Roman"/>
          <w:sz w:val="24"/>
          <w:szCs w:val="24"/>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D8053C" w:rsidRPr="001040E7">
        <w:rPr>
          <w:rFonts w:ascii="Times New Roman" w:eastAsia="Times New Roman" w:hAnsi="Times New Roman" w:cs="Times New Roman"/>
          <w:kern w:val="0"/>
          <w:sz w:val="24"/>
          <w:szCs w:val="24"/>
          <w:bdr w:val="none" w:sz="0" w:space="0" w:color="auto" w:frame="1"/>
          <w:lang w:eastAsia="et-EE"/>
          <w14:ligatures w14:val="none"/>
        </w:rPr>
        <w:t>3</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D8053C" w:rsidRPr="001040E7">
        <w:rPr>
          <w:rFonts w:ascii="Times New Roman" w:hAnsi="Times New Roman" w:cs="Times New Roman"/>
          <w:sz w:val="24"/>
          <w:szCs w:val="24"/>
        </w:rPr>
        <w:t xml:space="preserve">Keskkonnaamet võib </w:t>
      </w:r>
      <w:r w:rsidR="00731D9C">
        <w:rPr>
          <w:rFonts w:ascii="Times New Roman" w:hAnsi="Times New Roman" w:cs="Times New Roman"/>
          <w:sz w:val="24"/>
          <w:szCs w:val="24"/>
        </w:rPr>
        <w:t>k</w:t>
      </w:r>
      <w:r w:rsidR="00D8053C" w:rsidRPr="001040E7">
        <w:rPr>
          <w:rFonts w:ascii="Times New Roman" w:hAnsi="Times New Roman" w:cs="Times New Roman"/>
          <w:sz w:val="24"/>
          <w:szCs w:val="24"/>
        </w:rPr>
        <w:t xml:space="preserve">omisjoni delegeeritud määruse </w:t>
      </w:r>
      <w:r w:rsidR="00D8053C" w:rsidRPr="00162046">
        <w:rPr>
          <w:rFonts w:ascii="Times New Roman" w:hAnsi="Times New Roman" w:cs="Times New Roman"/>
          <w:sz w:val="24"/>
          <w:szCs w:val="24"/>
        </w:rPr>
        <w:t>nr</w:t>
      </w:r>
      <w:commentRangeStart w:id="70"/>
      <w:r w:rsidR="00D8053C" w:rsidRPr="00162046">
        <w:rPr>
          <w:rFonts w:ascii="Times New Roman" w:hAnsi="Times New Roman" w:cs="Times New Roman"/>
          <w:sz w:val="24"/>
          <w:szCs w:val="24"/>
        </w:rPr>
        <w:t xml:space="preserve"> x/2025</w:t>
      </w:r>
      <w:commentRangeEnd w:id="70"/>
      <w:r>
        <w:commentReference w:id="70"/>
      </w:r>
      <w:r w:rsidR="00D8053C" w:rsidRPr="00162046">
        <w:rPr>
          <w:rFonts w:ascii="Times New Roman" w:hAnsi="Times New Roman" w:cs="Times New Roman"/>
          <w:sz w:val="24"/>
          <w:szCs w:val="24"/>
        </w:rPr>
        <w:t xml:space="preserve"> artikli</w:t>
      </w:r>
      <w:r w:rsidR="00D8053C" w:rsidRPr="001040E7">
        <w:rPr>
          <w:rFonts w:ascii="Times New Roman" w:hAnsi="Times New Roman" w:cs="Times New Roman"/>
          <w:sz w:val="24"/>
          <w:szCs w:val="24"/>
        </w:rPr>
        <w:t xml:space="preserve"> 38 kohaselt kustutada käesoleva paragrahvi lõikes 1 nimetatud punktid enne </w:t>
      </w:r>
      <w:commentRangeStart w:id="71"/>
      <w:r w:rsidR="00D8053C" w:rsidRPr="001040E7">
        <w:rPr>
          <w:rFonts w:ascii="Times New Roman" w:hAnsi="Times New Roman" w:cs="Times New Roman"/>
          <w:sz w:val="24"/>
          <w:szCs w:val="24"/>
        </w:rPr>
        <w:t xml:space="preserve">sama paragrahvi lõikes 2 </w:t>
      </w:r>
      <w:r w:rsidR="000E46A4">
        <w:rPr>
          <w:rFonts w:ascii="Times New Roman" w:hAnsi="Times New Roman" w:cs="Times New Roman"/>
          <w:sz w:val="24"/>
          <w:szCs w:val="24"/>
        </w:rPr>
        <w:t>viidatud</w:t>
      </w:r>
      <w:r w:rsidR="000E46A4" w:rsidRPr="001040E7">
        <w:rPr>
          <w:rFonts w:ascii="Times New Roman" w:hAnsi="Times New Roman" w:cs="Times New Roman"/>
          <w:sz w:val="24"/>
          <w:szCs w:val="24"/>
        </w:rPr>
        <w:t xml:space="preserve"> </w:t>
      </w:r>
      <w:r w:rsidR="00D8053C" w:rsidRPr="001040E7">
        <w:rPr>
          <w:rFonts w:ascii="Times New Roman" w:hAnsi="Times New Roman" w:cs="Times New Roman"/>
          <w:sz w:val="24"/>
          <w:szCs w:val="24"/>
        </w:rPr>
        <w:t>tähtaja möödumist</w:t>
      </w:r>
      <w:commentRangeEnd w:id="71"/>
      <w:r>
        <w:commentReference w:id="71"/>
      </w:r>
      <w:r w:rsidR="00D8053C" w:rsidRPr="001040E7">
        <w:rPr>
          <w:rFonts w:ascii="Times New Roman" w:hAnsi="Times New Roman" w:cs="Times New Roman"/>
          <w:sz w:val="24"/>
          <w:szCs w:val="24"/>
        </w:rPr>
        <w:t>.</w:t>
      </w:r>
      <w:r w:rsidR="00F91EFD" w:rsidRPr="001040E7">
        <w:rPr>
          <w:rFonts w:ascii="Times New Roman" w:hAnsi="Times New Roman" w:cs="Times New Roman"/>
          <w:sz w:val="24"/>
          <w:szCs w:val="24"/>
        </w:rPr>
        <w:t>“;</w:t>
      </w:r>
    </w:p>
    <w:p w14:paraId="56286CA7" w14:textId="22DA3E61" w:rsidR="0051540E" w:rsidRPr="001040E7" w:rsidRDefault="0051540E"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609A1E37" w14:textId="5CC469CB" w:rsidR="0051540E" w:rsidRPr="001040E7" w:rsidRDefault="00C3147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5</w:t>
      </w:r>
      <w:r w:rsidR="00B20A1D" w:rsidRPr="001040E7">
        <w:rPr>
          <w:rFonts w:ascii="Times New Roman" w:eastAsia="Times New Roman" w:hAnsi="Times New Roman" w:cs="Times New Roman"/>
          <w:kern w:val="0"/>
          <w:sz w:val="24"/>
          <w:szCs w:val="24"/>
          <w:lang w:eastAsia="et-EE"/>
          <w14:ligatures w14:val="none"/>
        </w:rPr>
        <w:t>6</w:t>
      </w:r>
      <w:r w:rsidR="00A5758F" w:rsidRPr="3DF43594">
        <w:rPr>
          <w:rFonts w:ascii="Times New Roman" w:eastAsia="Times New Roman" w:hAnsi="Times New Roman" w:cs="Times New Roman"/>
          <w:kern w:val="0"/>
          <w:sz w:val="24"/>
          <w:szCs w:val="24"/>
          <w:lang w:eastAsia="et-EE"/>
          <w14:ligatures w14:val="none"/>
          <w:rPrChange w:id="72" w:author="Kärt Voor - JUSTDIGI" w:date="2025-09-30T11:13:00Z">
            <w:rPr>
              <w:rFonts w:ascii="Times New Roman" w:eastAsia="Times New Roman" w:hAnsi="Times New Roman" w:cs="Times New Roman"/>
              <w:sz w:val="24"/>
              <w:szCs w:val="24"/>
              <w:lang w:eastAsia="et-EE"/>
            </w:rPr>
          </w:rPrChange>
        </w:rPr>
        <w:t>)</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w:t>
      </w:r>
      <w:r w:rsidR="00900444" w:rsidRPr="001040E7">
        <w:rPr>
          <w:rFonts w:ascii="Times New Roman" w:eastAsia="Times New Roman" w:hAnsi="Times New Roman" w:cs="Times New Roman"/>
          <w:kern w:val="0"/>
          <w:sz w:val="24"/>
          <w:szCs w:val="24"/>
          <w:lang w:eastAsia="et-EE"/>
          <w14:ligatures w14:val="none"/>
        </w:rPr>
        <w:t>i</w:t>
      </w:r>
      <w:r w:rsidR="0051540E" w:rsidRPr="001040E7">
        <w:rPr>
          <w:rFonts w:ascii="Times New Roman" w:eastAsia="Times New Roman" w:hAnsi="Times New Roman" w:cs="Times New Roman"/>
          <w:kern w:val="0"/>
          <w:sz w:val="24"/>
          <w:szCs w:val="24"/>
          <w:lang w:eastAsia="et-EE"/>
          <w14:ligatures w14:val="none"/>
        </w:rPr>
        <w:t xml:space="preserve"> 73 lõige 7 muudetakse ja sõnastatakse järgmiselt:</w:t>
      </w:r>
    </w:p>
    <w:p w14:paraId="56F5E389" w14:textId="331C733F" w:rsidR="007B3AF2" w:rsidRPr="001040E7" w:rsidRDefault="0051540E"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w:t>
      </w:r>
      <w:bookmarkStart w:id="73" w:name="_Hlk188608850"/>
      <w:r w:rsidR="00900444" w:rsidRPr="001040E7">
        <w:rPr>
          <w:rFonts w:ascii="Times New Roman" w:eastAsia="Times New Roman" w:hAnsi="Times New Roman" w:cs="Times New Roman"/>
          <w:kern w:val="0"/>
          <w:sz w:val="24"/>
          <w:szCs w:val="24"/>
          <w:lang w:eastAsia="et-EE"/>
          <w14:ligatures w14:val="none"/>
        </w:rPr>
        <w:t xml:space="preserve">(7) </w:t>
      </w:r>
      <w:r w:rsidR="00EF0397" w:rsidRPr="001040E7">
        <w:rPr>
          <w:rFonts w:ascii="Times New Roman" w:eastAsia="Times New Roman" w:hAnsi="Times New Roman" w:cs="Times New Roman"/>
          <w:kern w:val="0"/>
          <w:sz w:val="24"/>
          <w:szCs w:val="24"/>
          <w:lang w:eastAsia="et-EE"/>
          <w14:ligatures w14:val="none"/>
        </w:rPr>
        <w:t>Keskkonnaamet teeb kala- ja veetaimevarule tekitatud kahju</w:t>
      </w:r>
      <w:r w:rsidR="00C85571" w:rsidRPr="001040E7">
        <w:rPr>
          <w:rFonts w:ascii="Times New Roman" w:eastAsia="Times New Roman" w:hAnsi="Times New Roman" w:cs="Times New Roman"/>
          <w:kern w:val="0"/>
          <w:sz w:val="24"/>
          <w:szCs w:val="24"/>
          <w:lang w:eastAsia="et-EE"/>
          <w14:ligatures w14:val="none"/>
        </w:rPr>
        <w:t xml:space="preserve"> hüvitamise sissenõudmise otsuse</w:t>
      </w:r>
      <w:r w:rsidR="008A2BB0" w:rsidRPr="001040E7">
        <w:rPr>
          <w:rFonts w:ascii="Times New Roman" w:eastAsia="Times New Roman" w:hAnsi="Times New Roman" w:cs="Times New Roman"/>
          <w:kern w:val="0"/>
          <w:sz w:val="24"/>
          <w:szCs w:val="24"/>
          <w:lang w:eastAsia="et-EE"/>
          <w14:ligatures w14:val="none"/>
        </w:rPr>
        <w:t>.</w:t>
      </w:r>
      <w:r w:rsidR="003342CF" w:rsidRPr="001040E7">
        <w:rPr>
          <w:rFonts w:ascii="Times New Roman" w:eastAsia="Times New Roman" w:hAnsi="Times New Roman" w:cs="Times New Roman"/>
          <w:kern w:val="0"/>
          <w:sz w:val="24"/>
          <w:szCs w:val="24"/>
          <w:lang w:eastAsia="et-EE"/>
          <w14:ligatures w14:val="none"/>
        </w:rPr>
        <w:t xml:space="preserve"> </w:t>
      </w:r>
      <w:commentRangeStart w:id="74"/>
      <w:r w:rsidR="00FA1EF3" w:rsidRPr="001040E7">
        <w:rPr>
          <w:rFonts w:ascii="Times New Roman" w:eastAsia="Times New Roman" w:hAnsi="Times New Roman" w:cs="Times New Roman"/>
          <w:kern w:val="0"/>
          <w:sz w:val="24"/>
          <w:szCs w:val="24"/>
          <w:lang w:eastAsia="et-EE"/>
          <w14:ligatures w14:val="none"/>
        </w:rPr>
        <w:t>Nimetatud o</w:t>
      </w:r>
      <w:r w:rsidR="009E1AC8" w:rsidRPr="001040E7">
        <w:rPr>
          <w:rFonts w:ascii="Times New Roman" w:eastAsia="Times New Roman" w:hAnsi="Times New Roman" w:cs="Times New Roman"/>
          <w:kern w:val="0"/>
          <w:sz w:val="24"/>
          <w:szCs w:val="24"/>
          <w:lang w:eastAsia="et-EE"/>
          <w14:ligatures w14:val="none"/>
        </w:rPr>
        <w:t>tsus on haldusakt avalik-õigusliku rahalise kohustuse täitmiseks täitemenetluse seadustiku § 2 lõike 1 punkti 21 tähenduses</w:t>
      </w:r>
      <w:r w:rsidR="003342CF" w:rsidRPr="001040E7">
        <w:rPr>
          <w:rFonts w:ascii="Times New Roman" w:eastAsia="Times New Roman" w:hAnsi="Times New Roman" w:cs="Times New Roman"/>
          <w:kern w:val="0"/>
          <w:sz w:val="24"/>
          <w:szCs w:val="24"/>
          <w:lang w:eastAsia="et-EE"/>
          <w14:ligatures w14:val="none"/>
        </w:rPr>
        <w:t>.</w:t>
      </w:r>
      <w:commentRangeEnd w:id="74"/>
      <w:r>
        <w:commentReference w:id="74"/>
      </w:r>
      <w:r w:rsidRPr="001040E7">
        <w:rPr>
          <w:rFonts w:ascii="Times New Roman" w:eastAsia="Times New Roman" w:hAnsi="Times New Roman" w:cs="Times New Roman"/>
          <w:kern w:val="0"/>
          <w:sz w:val="24"/>
          <w:szCs w:val="24"/>
          <w:lang w:eastAsia="et-EE"/>
          <w14:ligatures w14:val="none"/>
        </w:rPr>
        <w:t>“;</w:t>
      </w:r>
      <w:bookmarkEnd w:id="73"/>
    </w:p>
    <w:p w14:paraId="54F03580" w14:textId="77777777" w:rsidR="00FA1EF3" w:rsidRPr="001040E7" w:rsidRDefault="00FA1EF3"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28A175B0" w14:textId="2C99FA82" w:rsidR="00EF0397" w:rsidRPr="001040E7" w:rsidRDefault="00DF2A1C"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5</w:t>
      </w:r>
      <w:r w:rsidR="00B20A1D" w:rsidRPr="001040E7">
        <w:rPr>
          <w:rFonts w:ascii="Times New Roman" w:eastAsia="Times New Roman" w:hAnsi="Times New Roman" w:cs="Times New Roman"/>
          <w:kern w:val="0"/>
          <w:sz w:val="24"/>
          <w:szCs w:val="24"/>
          <w:lang w:eastAsia="et-EE"/>
          <w14:ligatures w14:val="none"/>
        </w:rPr>
        <w:t>7</w:t>
      </w:r>
      <w:r w:rsidRPr="001040E7">
        <w:rPr>
          <w:rFonts w:ascii="Times New Roman" w:eastAsia="Times New Roman" w:hAnsi="Times New Roman" w:cs="Times New Roman"/>
          <w:kern w:val="0"/>
          <w:sz w:val="24"/>
          <w:szCs w:val="24"/>
          <w:lang w:eastAsia="et-EE"/>
          <w14:ligatures w14:val="none"/>
        </w:rPr>
        <w:t>) p</w:t>
      </w:r>
      <w:r w:rsidR="008830CC" w:rsidRPr="001040E7">
        <w:rPr>
          <w:rFonts w:ascii="Times New Roman" w:eastAsia="Times New Roman" w:hAnsi="Times New Roman" w:cs="Times New Roman"/>
          <w:kern w:val="0"/>
          <w:sz w:val="24"/>
          <w:szCs w:val="24"/>
          <w:lang w:eastAsia="et-EE"/>
          <w14:ligatures w14:val="none"/>
        </w:rPr>
        <w:t>aragrahvi 7</w:t>
      </w:r>
      <w:r w:rsidR="00043D07" w:rsidRPr="001040E7">
        <w:rPr>
          <w:rFonts w:ascii="Times New Roman" w:eastAsia="Times New Roman" w:hAnsi="Times New Roman" w:cs="Times New Roman"/>
          <w:kern w:val="0"/>
          <w:sz w:val="24"/>
          <w:szCs w:val="24"/>
          <w:lang w:eastAsia="et-EE"/>
          <w14:ligatures w14:val="none"/>
        </w:rPr>
        <w:t>4</w:t>
      </w:r>
      <w:r w:rsidR="008830CC" w:rsidRPr="001040E7">
        <w:rPr>
          <w:rFonts w:ascii="Times New Roman" w:eastAsia="Times New Roman" w:hAnsi="Times New Roman" w:cs="Times New Roman"/>
          <w:kern w:val="0"/>
          <w:sz w:val="24"/>
          <w:szCs w:val="24"/>
          <w:lang w:eastAsia="et-EE"/>
          <w14:ligatures w14:val="none"/>
        </w:rPr>
        <w:t xml:space="preserve"> täiendatakse lõikega 3 järgmises sõnastuses:</w:t>
      </w:r>
    </w:p>
    <w:p w14:paraId="7D612FA1" w14:textId="392A38F9" w:rsidR="008830CC" w:rsidRPr="001040E7" w:rsidRDefault="008830CC"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 Käesolevas paragrahvis sätestatud väärteo katse on karistatav.“;</w:t>
      </w:r>
    </w:p>
    <w:p w14:paraId="394A6574" w14:textId="77777777" w:rsidR="008830CC" w:rsidRPr="001040E7" w:rsidRDefault="008830CC"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1FF93906" w14:textId="7734B343" w:rsidR="004162D1" w:rsidRPr="001040E7" w:rsidRDefault="00DF2A1C"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5</w:t>
      </w:r>
      <w:r w:rsidR="00B20A1D" w:rsidRPr="001040E7">
        <w:rPr>
          <w:rFonts w:ascii="Times New Roman" w:eastAsia="Times New Roman" w:hAnsi="Times New Roman" w:cs="Times New Roman"/>
          <w:kern w:val="0"/>
          <w:sz w:val="24"/>
          <w:szCs w:val="24"/>
          <w:lang w:eastAsia="et-EE"/>
          <w14:ligatures w14:val="none"/>
        </w:rPr>
        <w:t>8</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w:t>
      </w:r>
      <w:r w:rsidR="00D82ABC" w:rsidRPr="001040E7">
        <w:rPr>
          <w:rFonts w:ascii="Times New Roman" w:eastAsia="Times New Roman" w:hAnsi="Times New Roman" w:cs="Times New Roman"/>
          <w:kern w:val="0"/>
          <w:sz w:val="24"/>
          <w:szCs w:val="24"/>
          <w:lang w:eastAsia="et-EE"/>
          <w14:ligatures w14:val="none"/>
        </w:rPr>
        <w:t>i</w:t>
      </w:r>
      <w:r w:rsidR="0051540E" w:rsidRPr="001040E7">
        <w:rPr>
          <w:rFonts w:ascii="Times New Roman" w:eastAsia="Times New Roman" w:hAnsi="Times New Roman" w:cs="Times New Roman"/>
          <w:kern w:val="0"/>
          <w:sz w:val="24"/>
          <w:szCs w:val="24"/>
          <w:lang w:eastAsia="et-EE"/>
          <w14:ligatures w14:val="none"/>
        </w:rPr>
        <w:t xml:space="preserve"> 75 pealkirjas</w:t>
      </w:r>
      <w:r w:rsidR="00D82ABC" w:rsidRPr="001040E7">
        <w:rPr>
          <w:rFonts w:ascii="Times New Roman" w:eastAsia="Times New Roman" w:hAnsi="Times New Roman" w:cs="Times New Roman"/>
          <w:kern w:val="0"/>
          <w:sz w:val="24"/>
          <w:szCs w:val="24"/>
          <w:lang w:eastAsia="et-EE"/>
          <w14:ligatures w14:val="none"/>
        </w:rPr>
        <w:t>t</w:t>
      </w:r>
      <w:r w:rsidR="0051540E" w:rsidRPr="001040E7">
        <w:rPr>
          <w:rFonts w:ascii="Times New Roman" w:eastAsia="Times New Roman" w:hAnsi="Times New Roman" w:cs="Times New Roman"/>
          <w:kern w:val="0"/>
          <w:sz w:val="24"/>
          <w:szCs w:val="24"/>
          <w:lang w:eastAsia="et-EE"/>
          <w14:ligatures w14:val="none"/>
        </w:rPr>
        <w:t xml:space="preserve"> </w:t>
      </w:r>
      <w:r w:rsidR="00D82ABC" w:rsidRPr="001040E7">
        <w:rPr>
          <w:rFonts w:ascii="Times New Roman" w:eastAsia="Times New Roman" w:hAnsi="Times New Roman" w:cs="Times New Roman"/>
          <w:kern w:val="0"/>
          <w:sz w:val="24"/>
          <w:szCs w:val="24"/>
          <w:lang w:eastAsia="et-EE"/>
          <w14:ligatures w14:val="none"/>
        </w:rPr>
        <w:t xml:space="preserve">jäetakse välja </w:t>
      </w:r>
      <w:r w:rsidR="0051540E" w:rsidRPr="001040E7">
        <w:rPr>
          <w:rFonts w:ascii="Times New Roman" w:eastAsia="Times New Roman" w:hAnsi="Times New Roman" w:cs="Times New Roman"/>
          <w:kern w:val="0"/>
          <w:sz w:val="24"/>
          <w:szCs w:val="24"/>
          <w:lang w:eastAsia="et-EE"/>
          <w14:ligatures w14:val="none"/>
        </w:rPr>
        <w:t>sõnad „kalalaevatunnistuseta ja“;</w:t>
      </w:r>
    </w:p>
    <w:p w14:paraId="6C645357" w14:textId="77777777" w:rsidR="005B2478" w:rsidRPr="001040E7" w:rsidRDefault="005B2478"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4E4A0AC5" w14:textId="7F563F56" w:rsidR="005B2478" w:rsidRPr="001040E7" w:rsidRDefault="00DF2A1C"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5</w:t>
      </w:r>
      <w:r w:rsidR="00B20A1D" w:rsidRPr="001040E7">
        <w:rPr>
          <w:rFonts w:ascii="Times New Roman" w:eastAsia="Times New Roman" w:hAnsi="Times New Roman" w:cs="Times New Roman"/>
          <w:kern w:val="0"/>
          <w:sz w:val="24"/>
          <w:szCs w:val="24"/>
          <w:lang w:eastAsia="et-EE"/>
          <w14:ligatures w14:val="none"/>
        </w:rPr>
        <w:t>9</w:t>
      </w:r>
      <w:r w:rsidRPr="001040E7">
        <w:rPr>
          <w:rFonts w:ascii="Times New Roman" w:eastAsia="Times New Roman" w:hAnsi="Times New Roman" w:cs="Times New Roman"/>
          <w:kern w:val="0"/>
          <w:sz w:val="24"/>
          <w:szCs w:val="24"/>
          <w:lang w:eastAsia="et-EE"/>
          <w14:ligatures w14:val="none"/>
        </w:rPr>
        <w:t xml:space="preserve">) </w:t>
      </w:r>
      <w:r w:rsidR="005B2478" w:rsidRPr="001040E7">
        <w:rPr>
          <w:rFonts w:ascii="Times New Roman" w:eastAsia="Times New Roman" w:hAnsi="Times New Roman" w:cs="Times New Roman"/>
          <w:kern w:val="0"/>
          <w:sz w:val="24"/>
          <w:szCs w:val="24"/>
          <w:lang w:eastAsia="et-EE"/>
          <w14:ligatures w14:val="none"/>
        </w:rPr>
        <w:t>paragrahvi 75 lõikest 2</w:t>
      </w:r>
      <w:r w:rsidR="007F3851">
        <w:rPr>
          <w:rFonts w:ascii="Times New Roman" w:eastAsia="Times New Roman" w:hAnsi="Times New Roman" w:cs="Times New Roman"/>
          <w:kern w:val="0"/>
          <w:sz w:val="24"/>
          <w:szCs w:val="24"/>
          <w:lang w:eastAsia="et-EE"/>
          <w14:ligatures w14:val="none"/>
        </w:rPr>
        <w:t xml:space="preserve"> </w:t>
      </w:r>
      <w:r w:rsidR="005B2478" w:rsidRPr="001040E7">
        <w:rPr>
          <w:rFonts w:ascii="Times New Roman" w:eastAsia="Times New Roman" w:hAnsi="Times New Roman" w:cs="Times New Roman"/>
          <w:kern w:val="0"/>
          <w:sz w:val="24"/>
          <w:szCs w:val="24"/>
          <w:lang w:eastAsia="et-EE"/>
          <w14:ligatures w14:val="none"/>
        </w:rPr>
        <w:t>jäetakse välja sõnad „või kalapüügi eest merel kalalaevatunnistuseta laevaga“;</w:t>
      </w:r>
    </w:p>
    <w:p w14:paraId="19296BEB" w14:textId="2FC3EB1F" w:rsidR="0051540E" w:rsidRPr="001040E7" w:rsidRDefault="0051540E"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370D56E6" w14:textId="0BA8E965" w:rsidR="004162D1" w:rsidRPr="001040E7" w:rsidRDefault="00B20A1D" w:rsidP="001040E7">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60</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w:t>
      </w:r>
      <w:r w:rsidR="006D4491" w:rsidRPr="001040E7">
        <w:rPr>
          <w:rFonts w:ascii="Times New Roman" w:eastAsia="Times New Roman" w:hAnsi="Times New Roman" w:cs="Times New Roman"/>
          <w:kern w:val="0"/>
          <w:sz w:val="24"/>
          <w:szCs w:val="24"/>
          <w:lang w:eastAsia="et-EE"/>
          <w14:ligatures w14:val="none"/>
        </w:rPr>
        <w:t xml:space="preserve">i 76 pealkirjas </w:t>
      </w:r>
      <w:r w:rsidR="007129EE" w:rsidRPr="001040E7">
        <w:rPr>
          <w:rFonts w:ascii="Times New Roman" w:eastAsia="Times New Roman" w:hAnsi="Times New Roman" w:cs="Times New Roman"/>
          <w:kern w:val="0"/>
          <w:sz w:val="24"/>
          <w:szCs w:val="24"/>
          <w:lang w:eastAsia="et-EE"/>
          <w14:ligatures w14:val="none"/>
        </w:rPr>
        <w:t xml:space="preserve">ja lõikes 1 </w:t>
      </w:r>
      <w:r w:rsidR="006D4491" w:rsidRPr="001040E7">
        <w:rPr>
          <w:rFonts w:ascii="Times New Roman" w:eastAsia="Times New Roman" w:hAnsi="Times New Roman" w:cs="Times New Roman"/>
          <w:kern w:val="0"/>
          <w:sz w:val="24"/>
          <w:szCs w:val="24"/>
          <w:lang w:eastAsia="et-EE"/>
          <w14:ligatures w14:val="none"/>
        </w:rPr>
        <w:t xml:space="preserve">asendatakse sõnad „GPS- ja muu </w:t>
      </w:r>
      <w:proofErr w:type="spellStart"/>
      <w:r w:rsidR="006D4491" w:rsidRPr="001040E7">
        <w:rPr>
          <w:rFonts w:ascii="Times New Roman" w:eastAsia="Times New Roman" w:hAnsi="Times New Roman" w:cs="Times New Roman"/>
          <w:kern w:val="0"/>
          <w:sz w:val="24"/>
          <w:szCs w:val="24"/>
          <w:lang w:eastAsia="et-EE"/>
          <w14:ligatures w14:val="none"/>
        </w:rPr>
        <w:t>satelliitjälgimissüsteemi</w:t>
      </w:r>
      <w:proofErr w:type="spellEnd"/>
      <w:r w:rsidR="006D4491" w:rsidRPr="001040E7">
        <w:rPr>
          <w:rFonts w:ascii="Times New Roman" w:eastAsia="Times New Roman" w:hAnsi="Times New Roman" w:cs="Times New Roman"/>
          <w:kern w:val="0"/>
          <w:sz w:val="24"/>
          <w:szCs w:val="24"/>
          <w:lang w:eastAsia="et-EE"/>
          <w14:ligatures w14:val="none"/>
        </w:rPr>
        <w:t>“ sõnadega „</w:t>
      </w:r>
      <w:commentRangeStart w:id="75"/>
      <w:r w:rsidR="006D4491" w:rsidRPr="001040E7">
        <w:rPr>
          <w:rFonts w:ascii="Times New Roman" w:eastAsia="Times New Roman" w:hAnsi="Times New Roman" w:cs="Times New Roman"/>
          <w:color w:val="000000"/>
          <w:kern w:val="0"/>
          <w:sz w:val="24"/>
          <w:szCs w:val="24"/>
          <w:lang w:eastAsia="et-EE"/>
          <w14:ligatures w14:val="none"/>
        </w:rPr>
        <w:t>Asukoha jälgimise süsteemi“</w:t>
      </w:r>
      <w:commentRangeEnd w:id="75"/>
      <w:r>
        <w:commentReference w:id="75"/>
      </w:r>
      <w:r w:rsidR="006D4491" w:rsidRPr="001040E7">
        <w:rPr>
          <w:rFonts w:ascii="Times New Roman" w:eastAsia="Times New Roman" w:hAnsi="Times New Roman" w:cs="Times New Roman"/>
          <w:color w:val="000000"/>
          <w:kern w:val="0"/>
          <w:sz w:val="24"/>
          <w:szCs w:val="24"/>
          <w:lang w:eastAsia="et-EE"/>
          <w14:ligatures w14:val="none"/>
        </w:rPr>
        <w:t>;</w:t>
      </w:r>
    </w:p>
    <w:p w14:paraId="16265A4F" w14:textId="77777777" w:rsidR="00EC7C16" w:rsidRPr="001040E7" w:rsidRDefault="00EC7C16"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17C8EBFB" w14:textId="69EE75CA" w:rsidR="00EC7C16"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6</w:t>
      </w:r>
      <w:r w:rsidR="00B20A1D" w:rsidRPr="001040E7">
        <w:rPr>
          <w:rFonts w:ascii="Times New Roman" w:eastAsia="Times New Roman" w:hAnsi="Times New Roman" w:cs="Times New Roman"/>
          <w:kern w:val="0"/>
          <w:sz w:val="24"/>
          <w:szCs w:val="24"/>
          <w:lang w:eastAsia="et-EE"/>
          <w14:ligatures w14:val="none"/>
        </w:rPr>
        <w:t>1</w:t>
      </w:r>
      <w:r w:rsidR="00EC7C16"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EC7C16" w:rsidRPr="001040E7">
        <w:rPr>
          <w:rFonts w:ascii="Times New Roman" w:eastAsia="Times New Roman" w:hAnsi="Times New Roman" w:cs="Times New Roman"/>
          <w:kern w:val="0"/>
          <w:sz w:val="24"/>
          <w:szCs w:val="24"/>
          <w:lang w:eastAsia="et-EE"/>
          <w14:ligatures w14:val="none"/>
        </w:rPr>
        <w:t>aragrahvi 77 pealkirjas</w:t>
      </w:r>
      <w:r w:rsidR="00094E5D">
        <w:rPr>
          <w:rFonts w:ascii="Times New Roman" w:eastAsia="Times New Roman" w:hAnsi="Times New Roman" w:cs="Times New Roman"/>
          <w:kern w:val="0"/>
          <w:sz w:val="24"/>
          <w:szCs w:val="24"/>
          <w:lang w:eastAsia="et-EE"/>
          <w14:ligatures w14:val="none"/>
        </w:rPr>
        <w:t xml:space="preserve"> ja lõikes 2</w:t>
      </w:r>
      <w:r w:rsidR="00EC7C16" w:rsidRPr="001040E7">
        <w:rPr>
          <w:rFonts w:ascii="Times New Roman" w:eastAsia="Times New Roman" w:hAnsi="Times New Roman" w:cs="Times New Roman"/>
          <w:kern w:val="0"/>
          <w:sz w:val="24"/>
          <w:szCs w:val="24"/>
          <w:lang w:eastAsia="et-EE"/>
          <w14:ligatures w14:val="none"/>
        </w:rPr>
        <w:t xml:space="preserve"> asendatakse sõna „korra“ sõnaga „nõuete“;</w:t>
      </w:r>
    </w:p>
    <w:p w14:paraId="058FEA4F" w14:textId="77777777" w:rsidR="0054526E" w:rsidRPr="001040E7" w:rsidRDefault="0054526E" w:rsidP="001040E7">
      <w:pPr>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p>
    <w:p w14:paraId="5A010303" w14:textId="70CB73AE" w:rsidR="0054526E"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6</w:t>
      </w:r>
      <w:r w:rsidR="00B20A1D" w:rsidRPr="001040E7">
        <w:rPr>
          <w:rFonts w:ascii="Times New Roman" w:eastAsia="Times New Roman" w:hAnsi="Times New Roman" w:cs="Times New Roman"/>
          <w:kern w:val="0"/>
          <w:sz w:val="24"/>
          <w:szCs w:val="24"/>
          <w:lang w:eastAsia="et-EE"/>
          <w14:ligatures w14:val="none"/>
        </w:rPr>
        <w:t>2</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54526E" w:rsidRPr="001040E7">
        <w:rPr>
          <w:rFonts w:ascii="Times New Roman" w:eastAsia="Times New Roman" w:hAnsi="Times New Roman" w:cs="Times New Roman"/>
          <w:kern w:val="0"/>
          <w:sz w:val="24"/>
          <w:szCs w:val="24"/>
          <w:lang w:eastAsia="et-EE"/>
          <w14:ligatures w14:val="none"/>
        </w:rPr>
        <w:t xml:space="preserve">aragrahvi 77 </w:t>
      </w:r>
      <w:r w:rsidR="0009259F" w:rsidRPr="00091731">
        <w:rPr>
          <w:rFonts w:ascii="Times New Roman" w:eastAsia="Times New Roman" w:hAnsi="Times New Roman" w:cs="Times New Roman"/>
          <w:kern w:val="0"/>
          <w:sz w:val="24"/>
          <w:szCs w:val="24"/>
          <w:lang w:eastAsia="et-EE"/>
          <w14:ligatures w14:val="none"/>
        </w:rPr>
        <w:t>täiendatakse</w:t>
      </w:r>
      <w:r w:rsidR="0009259F" w:rsidRPr="001040E7">
        <w:rPr>
          <w:rFonts w:ascii="Times New Roman" w:eastAsia="Times New Roman" w:hAnsi="Times New Roman" w:cs="Times New Roman"/>
          <w:kern w:val="0"/>
          <w:sz w:val="24"/>
          <w:szCs w:val="24"/>
          <w:lang w:eastAsia="et-EE"/>
          <w14:ligatures w14:val="none"/>
        </w:rPr>
        <w:t xml:space="preserve"> </w:t>
      </w:r>
      <w:r w:rsidR="0054526E" w:rsidRPr="001040E7">
        <w:rPr>
          <w:rFonts w:ascii="Times New Roman" w:eastAsia="Times New Roman" w:hAnsi="Times New Roman" w:cs="Times New Roman"/>
          <w:kern w:val="0"/>
          <w:sz w:val="24"/>
          <w:szCs w:val="24"/>
          <w:lang w:eastAsia="et-EE"/>
          <w14:ligatures w14:val="none"/>
        </w:rPr>
        <w:t>lõi</w:t>
      </w:r>
      <w:r w:rsidR="0009259F" w:rsidRPr="00091731">
        <w:rPr>
          <w:rFonts w:ascii="Times New Roman" w:eastAsia="Times New Roman" w:hAnsi="Times New Roman" w:cs="Times New Roman"/>
          <w:kern w:val="0"/>
          <w:sz w:val="24"/>
          <w:szCs w:val="24"/>
          <w:lang w:eastAsia="et-EE"/>
          <w14:ligatures w14:val="none"/>
        </w:rPr>
        <w:t>kega</w:t>
      </w:r>
      <w:r w:rsidR="0054526E" w:rsidRPr="001040E7">
        <w:rPr>
          <w:rFonts w:ascii="Times New Roman" w:eastAsia="Times New Roman" w:hAnsi="Times New Roman" w:cs="Times New Roman"/>
          <w:kern w:val="0"/>
          <w:sz w:val="24"/>
          <w:szCs w:val="24"/>
          <w:lang w:eastAsia="et-EE"/>
          <w14:ligatures w14:val="none"/>
        </w:rPr>
        <w:t xml:space="preserve"> 1</w:t>
      </w:r>
      <w:r w:rsidR="0054526E" w:rsidRPr="001040E7">
        <w:rPr>
          <w:rFonts w:ascii="Times New Roman" w:eastAsia="Times New Roman" w:hAnsi="Times New Roman" w:cs="Times New Roman"/>
          <w:kern w:val="0"/>
          <w:sz w:val="24"/>
          <w:szCs w:val="24"/>
          <w:vertAlign w:val="superscript"/>
          <w:lang w:eastAsia="et-EE"/>
          <w14:ligatures w14:val="none"/>
        </w:rPr>
        <w:t>1</w:t>
      </w:r>
      <w:r w:rsidR="0054526E" w:rsidRPr="001040E7">
        <w:rPr>
          <w:rFonts w:ascii="Times New Roman" w:eastAsia="Times New Roman" w:hAnsi="Times New Roman" w:cs="Times New Roman"/>
          <w:kern w:val="0"/>
          <w:sz w:val="24"/>
          <w:szCs w:val="24"/>
          <w:lang w:eastAsia="et-EE"/>
          <w14:ligatures w14:val="none"/>
        </w:rPr>
        <w:t xml:space="preserve"> järgmises sõnastuses:</w:t>
      </w:r>
    </w:p>
    <w:p w14:paraId="709B6A38" w14:textId="322B48E6" w:rsidR="006D4491" w:rsidRPr="001040E7" w:rsidRDefault="0054526E" w:rsidP="001040E7">
      <w:pPr>
        <w:spacing w:after="0" w:line="240" w:lineRule="auto"/>
        <w:jc w:val="both"/>
        <w:rPr>
          <w:rFonts w:ascii="Times New Roman" w:eastAsia="Times New Roman" w:hAnsi="Times New Roman" w:cs="Times New Roman"/>
          <w:kern w:val="0"/>
          <w:sz w:val="24"/>
          <w:szCs w:val="24"/>
          <w:lang w:eastAsia="et-EE"/>
          <w14:ligatures w14:val="none"/>
        </w:rPr>
      </w:pPr>
      <w:bookmarkStart w:id="76" w:name="_Hlk188626381"/>
      <w:r w:rsidRPr="00091731">
        <w:rPr>
          <w:rFonts w:ascii="Times New Roman" w:eastAsia="Times New Roman" w:hAnsi="Times New Roman" w:cs="Times New Roman"/>
          <w:color w:val="000000"/>
          <w:kern w:val="0"/>
          <w:sz w:val="24"/>
          <w:szCs w:val="24"/>
          <w:lang w:eastAsia="et-EE"/>
          <w14:ligatures w14:val="none"/>
        </w:rPr>
        <w:t>„</w:t>
      </w:r>
      <w:r w:rsidR="006D4491" w:rsidRPr="001040E7">
        <w:rPr>
          <w:rFonts w:ascii="Times New Roman" w:eastAsia="Times New Roman" w:hAnsi="Times New Roman" w:cs="Times New Roman"/>
          <w:kern w:val="0"/>
          <w:sz w:val="24"/>
          <w:szCs w:val="24"/>
          <w:lang w:eastAsia="et-EE"/>
          <w14:ligatures w14:val="none"/>
        </w:rPr>
        <w:t>(1</w:t>
      </w:r>
      <w:r w:rsidRPr="001040E7">
        <w:rPr>
          <w:rFonts w:ascii="Times New Roman" w:eastAsia="Times New Roman" w:hAnsi="Times New Roman" w:cs="Times New Roman"/>
          <w:kern w:val="0"/>
          <w:sz w:val="24"/>
          <w:szCs w:val="24"/>
          <w:vertAlign w:val="superscript"/>
          <w:lang w:eastAsia="et-EE"/>
          <w14:ligatures w14:val="none"/>
        </w:rPr>
        <w:t>1</w:t>
      </w:r>
      <w:r w:rsidR="006D4491" w:rsidRPr="001040E7">
        <w:rPr>
          <w:rFonts w:ascii="Times New Roman" w:eastAsia="Times New Roman" w:hAnsi="Times New Roman" w:cs="Times New Roman"/>
          <w:kern w:val="0"/>
          <w:sz w:val="24"/>
          <w:szCs w:val="24"/>
          <w:lang w:eastAsia="et-EE"/>
          <w14:ligatures w14:val="none"/>
        </w:rPr>
        <w:t>) </w:t>
      </w:r>
      <w:bookmarkStart w:id="77" w:name="_Hlk192772703"/>
      <w:r w:rsidR="006D4491" w:rsidRPr="00EB29C6">
        <w:rPr>
          <w:rFonts w:ascii="Times New Roman" w:eastAsia="Times New Roman" w:hAnsi="Times New Roman" w:cs="Times New Roman"/>
          <w:kern w:val="0"/>
          <w:sz w:val="24"/>
          <w:szCs w:val="24"/>
          <w:lang w:eastAsia="et-EE"/>
          <w14:ligatures w14:val="none"/>
        </w:rPr>
        <w:t>Harrastus</w:t>
      </w:r>
      <w:r w:rsidR="007F3851" w:rsidRPr="00091731">
        <w:rPr>
          <w:rFonts w:ascii="Times New Roman" w:eastAsia="Times New Roman" w:hAnsi="Times New Roman" w:cs="Times New Roman"/>
          <w:kern w:val="0"/>
          <w:sz w:val="24"/>
          <w:szCs w:val="24"/>
          <w:lang w:eastAsia="et-EE"/>
          <w14:ligatures w14:val="none"/>
        </w:rPr>
        <w:t>kala</w:t>
      </w:r>
      <w:r w:rsidR="006D4491" w:rsidRPr="00EB29C6">
        <w:rPr>
          <w:rFonts w:ascii="Times New Roman" w:eastAsia="Times New Roman" w:hAnsi="Times New Roman" w:cs="Times New Roman"/>
          <w:kern w:val="0"/>
          <w:sz w:val="24"/>
          <w:szCs w:val="24"/>
          <w:lang w:eastAsia="et-EE"/>
          <w14:ligatures w14:val="none"/>
        </w:rPr>
        <w:t>püügi</w:t>
      </w:r>
      <w:r w:rsidR="00FA1EF3" w:rsidRPr="00EB29C6">
        <w:rPr>
          <w:rFonts w:ascii="Times New Roman" w:eastAsia="Times New Roman" w:hAnsi="Times New Roman" w:cs="Times New Roman"/>
          <w:kern w:val="0"/>
          <w:sz w:val="24"/>
          <w:szCs w:val="24"/>
          <w:lang w:eastAsia="et-EE"/>
          <w14:ligatures w14:val="none"/>
        </w:rPr>
        <w:t xml:space="preserve"> </w:t>
      </w:r>
      <w:r w:rsidR="006D4491" w:rsidRPr="001040E7">
        <w:rPr>
          <w:rFonts w:ascii="Times New Roman" w:eastAsia="Times New Roman" w:hAnsi="Times New Roman" w:cs="Times New Roman"/>
          <w:kern w:val="0"/>
          <w:sz w:val="24"/>
          <w:szCs w:val="24"/>
          <w:lang w:eastAsia="et-EE"/>
          <w14:ligatures w14:val="none"/>
        </w:rPr>
        <w:t>andmete esitamise nõuete rikkumise eest –</w:t>
      </w:r>
      <w:r w:rsidR="006D4491" w:rsidRPr="001040E7">
        <w:rPr>
          <w:rFonts w:ascii="Times New Roman" w:eastAsia="Times New Roman" w:hAnsi="Times New Roman" w:cs="Times New Roman"/>
          <w:kern w:val="0"/>
          <w:sz w:val="24"/>
          <w:szCs w:val="24"/>
          <w:lang w:eastAsia="et-EE"/>
          <w14:ligatures w14:val="none"/>
        </w:rPr>
        <w:br/>
        <w:t>karistatakse rahatrahviga kuni 100 trahviühikut.</w:t>
      </w:r>
      <w:r w:rsidRPr="001040E7">
        <w:rPr>
          <w:rFonts w:ascii="Times New Roman" w:eastAsia="Times New Roman" w:hAnsi="Times New Roman" w:cs="Times New Roman"/>
          <w:kern w:val="0"/>
          <w:sz w:val="24"/>
          <w:szCs w:val="24"/>
          <w:lang w:eastAsia="et-EE"/>
          <w14:ligatures w14:val="none"/>
        </w:rPr>
        <w:t>“;</w:t>
      </w:r>
    </w:p>
    <w:bookmarkEnd w:id="76"/>
    <w:bookmarkEnd w:id="77"/>
    <w:p w14:paraId="757B0662" w14:textId="77777777" w:rsidR="0054526E" w:rsidRPr="001040E7" w:rsidRDefault="0054526E"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6E257B2F" w14:textId="02E2EBF1" w:rsidR="004162D1" w:rsidRPr="00D54D3A" w:rsidRDefault="00A5758F" w:rsidP="001040E7">
      <w:pPr>
        <w:spacing w:after="0" w:line="240" w:lineRule="auto"/>
        <w:jc w:val="both"/>
        <w:rPr>
          <w:rFonts w:ascii="Times New Roman" w:eastAsia="Times New Roman" w:hAnsi="Times New Roman" w:cs="Times New Roman"/>
          <w:kern w:val="0"/>
          <w:sz w:val="24"/>
          <w:szCs w:val="24"/>
          <w:lang w:eastAsia="et-EE"/>
          <w14:ligatures w14:val="none"/>
        </w:rPr>
      </w:pPr>
      <w:r w:rsidRPr="00D54D3A">
        <w:rPr>
          <w:rFonts w:ascii="Times New Roman" w:eastAsia="Times New Roman" w:hAnsi="Times New Roman" w:cs="Times New Roman"/>
          <w:kern w:val="0"/>
          <w:sz w:val="24"/>
          <w:szCs w:val="24"/>
          <w:lang w:eastAsia="et-EE"/>
          <w14:ligatures w14:val="none"/>
        </w:rPr>
        <w:t>6</w:t>
      </w:r>
      <w:r w:rsidR="00D23653" w:rsidRPr="00D54D3A">
        <w:rPr>
          <w:rFonts w:ascii="Times New Roman" w:eastAsia="Times New Roman" w:hAnsi="Times New Roman" w:cs="Times New Roman"/>
          <w:kern w:val="0"/>
          <w:sz w:val="24"/>
          <w:szCs w:val="24"/>
          <w:lang w:eastAsia="et-EE"/>
          <w14:ligatures w14:val="none"/>
        </w:rPr>
        <w:t>3</w:t>
      </w:r>
      <w:r w:rsidRPr="00D54D3A">
        <w:rPr>
          <w:rFonts w:ascii="Times New Roman" w:eastAsia="Times New Roman" w:hAnsi="Times New Roman" w:cs="Times New Roman"/>
          <w:kern w:val="0"/>
          <w:sz w:val="24"/>
          <w:szCs w:val="24"/>
          <w:lang w:eastAsia="et-EE"/>
          <w14:ligatures w14:val="none"/>
        </w:rPr>
        <w:t xml:space="preserve">) </w:t>
      </w:r>
      <w:r w:rsidR="005033FA" w:rsidRPr="00D54D3A">
        <w:rPr>
          <w:rFonts w:ascii="Times New Roman" w:eastAsia="Times New Roman" w:hAnsi="Times New Roman" w:cs="Times New Roman"/>
          <w:kern w:val="0"/>
          <w:sz w:val="24"/>
          <w:szCs w:val="24"/>
          <w:lang w:eastAsia="et-EE"/>
          <w14:ligatures w14:val="none"/>
        </w:rPr>
        <w:t>p</w:t>
      </w:r>
      <w:r w:rsidR="004162D1" w:rsidRPr="00D54D3A">
        <w:rPr>
          <w:rFonts w:ascii="Times New Roman" w:eastAsia="Times New Roman" w:hAnsi="Times New Roman" w:cs="Times New Roman"/>
          <w:kern w:val="0"/>
          <w:sz w:val="24"/>
          <w:szCs w:val="24"/>
          <w:lang w:eastAsia="et-EE"/>
          <w14:ligatures w14:val="none"/>
        </w:rPr>
        <w:t>aragrahv</w:t>
      </w:r>
      <w:r w:rsidR="0054526E" w:rsidRPr="00D54D3A">
        <w:rPr>
          <w:rFonts w:ascii="Times New Roman" w:eastAsia="Times New Roman" w:hAnsi="Times New Roman" w:cs="Times New Roman"/>
          <w:kern w:val="0"/>
          <w:sz w:val="24"/>
          <w:szCs w:val="24"/>
          <w:lang w:eastAsia="et-EE"/>
          <w14:ligatures w14:val="none"/>
        </w:rPr>
        <w:t xml:space="preserve"> 78 tunnistatakse kehtetuks;</w:t>
      </w:r>
    </w:p>
    <w:p w14:paraId="39941326" w14:textId="77777777" w:rsidR="006A4DD0" w:rsidRPr="001040E7" w:rsidRDefault="006A4DD0"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5491E652" w14:textId="5C93018B" w:rsidR="004162D1" w:rsidRPr="001040E7" w:rsidRDefault="00B05321" w:rsidP="001040E7">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6</w:t>
      </w:r>
      <w:r w:rsidR="00D23653">
        <w:rPr>
          <w:rFonts w:ascii="Times New Roman" w:eastAsia="Times New Roman" w:hAnsi="Times New Roman" w:cs="Times New Roman"/>
          <w:kern w:val="0"/>
          <w:sz w:val="24"/>
          <w:szCs w:val="24"/>
          <w:lang w:eastAsia="et-EE"/>
          <w14:ligatures w14:val="none"/>
        </w:rPr>
        <w:t>4</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w:t>
      </w:r>
      <w:r w:rsidR="00AF48D7" w:rsidRPr="001040E7">
        <w:rPr>
          <w:rFonts w:ascii="Times New Roman" w:eastAsia="Times New Roman" w:hAnsi="Times New Roman" w:cs="Times New Roman"/>
          <w:kern w:val="0"/>
          <w:sz w:val="24"/>
          <w:szCs w:val="24"/>
          <w:lang w:eastAsia="et-EE"/>
          <w14:ligatures w14:val="none"/>
        </w:rPr>
        <w:t>i</w:t>
      </w:r>
      <w:r w:rsidR="0054526E" w:rsidRPr="001040E7">
        <w:rPr>
          <w:rFonts w:ascii="Times New Roman" w:eastAsia="Times New Roman" w:hAnsi="Times New Roman" w:cs="Times New Roman"/>
          <w:kern w:val="0"/>
          <w:sz w:val="24"/>
          <w:szCs w:val="24"/>
          <w:lang w:eastAsia="et-EE"/>
          <w14:ligatures w14:val="none"/>
        </w:rPr>
        <w:t xml:space="preserve"> </w:t>
      </w:r>
      <w:r w:rsidR="00AF48D7" w:rsidRPr="001040E7">
        <w:rPr>
          <w:rFonts w:ascii="Times New Roman" w:eastAsia="Times New Roman" w:hAnsi="Times New Roman" w:cs="Times New Roman"/>
          <w:kern w:val="0"/>
          <w:sz w:val="24"/>
          <w:szCs w:val="24"/>
          <w:lang w:eastAsia="et-EE"/>
          <w14:ligatures w14:val="none"/>
        </w:rPr>
        <w:t>86 pealkirja</w:t>
      </w:r>
      <w:r w:rsidR="00D003DC" w:rsidRPr="001040E7">
        <w:rPr>
          <w:rFonts w:ascii="Times New Roman" w:eastAsia="Times New Roman" w:hAnsi="Times New Roman" w:cs="Times New Roman"/>
          <w:kern w:val="0"/>
          <w:sz w:val="24"/>
          <w:szCs w:val="24"/>
          <w:lang w:eastAsia="et-EE"/>
          <w14:ligatures w14:val="none"/>
        </w:rPr>
        <w:t xml:space="preserve"> ja lõiget 1</w:t>
      </w:r>
      <w:r w:rsidR="00AF48D7" w:rsidRPr="001040E7">
        <w:rPr>
          <w:rFonts w:ascii="Times New Roman" w:eastAsia="Times New Roman" w:hAnsi="Times New Roman" w:cs="Times New Roman"/>
          <w:kern w:val="0"/>
          <w:sz w:val="24"/>
          <w:szCs w:val="24"/>
          <w:lang w:eastAsia="et-EE"/>
          <w14:ligatures w14:val="none"/>
        </w:rPr>
        <w:t xml:space="preserve"> </w:t>
      </w:r>
      <w:r w:rsidR="00173E66" w:rsidRPr="001040E7">
        <w:rPr>
          <w:rFonts w:ascii="Times New Roman" w:eastAsia="Times New Roman" w:hAnsi="Times New Roman" w:cs="Times New Roman"/>
          <w:kern w:val="0"/>
          <w:sz w:val="24"/>
          <w:szCs w:val="24"/>
          <w:lang w:eastAsia="et-EE"/>
          <w14:ligatures w14:val="none"/>
        </w:rPr>
        <w:t>täiendatakse</w:t>
      </w:r>
      <w:r w:rsidR="00AF48D7" w:rsidRPr="001040E7">
        <w:rPr>
          <w:rFonts w:ascii="Times New Roman" w:eastAsia="Times New Roman" w:hAnsi="Times New Roman" w:cs="Times New Roman"/>
          <w:kern w:val="0"/>
          <w:sz w:val="24"/>
          <w:szCs w:val="24"/>
          <w:lang w:eastAsia="et-EE"/>
          <w14:ligatures w14:val="none"/>
        </w:rPr>
        <w:t xml:space="preserve"> p</w:t>
      </w:r>
      <w:r w:rsidR="00173E66" w:rsidRPr="001040E7">
        <w:rPr>
          <w:rFonts w:ascii="Times New Roman" w:eastAsia="Times New Roman" w:hAnsi="Times New Roman" w:cs="Times New Roman"/>
          <w:kern w:val="0"/>
          <w:sz w:val="24"/>
          <w:szCs w:val="24"/>
          <w:lang w:eastAsia="et-EE"/>
          <w14:ligatures w14:val="none"/>
        </w:rPr>
        <w:t>ärast</w:t>
      </w:r>
      <w:r w:rsidR="00AF48D7" w:rsidRPr="001040E7">
        <w:rPr>
          <w:rFonts w:ascii="Times New Roman" w:eastAsia="Times New Roman" w:hAnsi="Times New Roman" w:cs="Times New Roman"/>
          <w:kern w:val="0"/>
          <w:sz w:val="24"/>
          <w:szCs w:val="24"/>
          <w:lang w:eastAsia="et-EE"/>
          <w14:ligatures w14:val="none"/>
        </w:rPr>
        <w:t xml:space="preserve"> sõna „lossimise“ </w:t>
      </w:r>
      <w:r w:rsidR="00173E66" w:rsidRPr="001040E7">
        <w:rPr>
          <w:rFonts w:ascii="Times New Roman" w:eastAsia="Times New Roman" w:hAnsi="Times New Roman" w:cs="Times New Roman"/>
          <w:kern w:val="0"/>
          <w:sz w:val="24"/>
          <w:szCs w:val="24"/>
          <w:lang w:eastAsia="et-EE"/>
          <w14:ligatures w14:val="none"/>
        </w:rPr>
        <w:t>tekstiosaga</w:t>
      </w:r>
      <w:r w:rsidR="00AF48D7" w:rsidRPr="001040E7">
        <w:rPr>
          <w:rFonts w:ascii="Times New Roman" w:eastAsia="Times New Roman" w:hAnsi="Times New Roman" w:cs="Times New Roman"/>
          <w:kern w:val="0"/>
          <w:sz w:val="24"/>
          <w:szCs w:val="24"/>
          <w:lang w:eastAsia="et-EE"/>
          <w14:ligatures w14:val="none"/>
        </w:rPr>
        <w:t xml:space="preserve"> „</w:t>
      </w:r>
      <w:r w:rsidR="00904936" w:rsidRPr="001040E7">
        <w:rPr>
          <w:rFonts w:ascii="Times New Roman" w:eastAsia="Times New Roman" w:hAnsi="Times New Roman" w:cs="Times New Roman"/>
          <w:kern w:val="0"/>
          <w:sz w:val="24"/>
          <w:szCs w:val="24"/>
          <w:lang w:eastAsia="et-EE"/>
          <w14:ligatures w14:val="none"/>
        </w:rPr>
        <w:t>,</w:t>
      </w:r>
      <w:r w:rsidR="00DF3E24">
        <w:rPr>
          <w:rFonts w:ascii="Times New Roman" w:eastAsia="Times New Roman" w:hAnsi="Times New Roman" w:cs="Times New Roman"/>
          <w:kern w:val="0"/>
          <w:sz w:val="24"/>
          <w:szCs w:val="24"/>
          <w:lang w:eastAsia="et-EE"/>
          <w14:ligatures w14:val="none"/>
        </w:rPr>
        <w:t> </w:t>
      </w:r>
      <w:r w:rsidR="00AF48D7" w:rsidRPr="001040E7">
        <w:rPr>
          <w:rFonts w:ascii="Times New Roman" w:eastAsia="Times New Roman" w:hAnsi="Times New Roman" w:cs="Times New Roman"/>
          <w:color w:val="000000"/>
          <w:kern w:val="0"/>
          <w:sz w:val="24"/>
          <w:szCs w:val="24"/>
          <w:lang w:eastAsia="et-EE"/>
          <w14:ligatures w14:val="none"/>
        </w:rPr>
        <w:t>kaalumise“;</w:t>
      </w:r>
    </w:p>
    <w:p w14:paraId="60735B60" w14:textId="4407EC8C" w:rsidR="00AF48D7" w:rsidRPr="001040E7" w:rsidRDefault="00AF48D7"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6707CF3F" w14:textId="006BB23B" w:rsidR="00DF25BE" w:rsidRPr="001040E7" w:rsidRDefault="00B05321" w:rsidP="001040E7">
      <w:pPr>
        <w:spacing w:after="0" w:line="240" w:lineRule="auto"/>
        <w:jc w:val="both"/>
        <w:rPr>
          <w:rFonts w:ascii="Times New Roman" w:eastAsia="Times New Roman" w:hAnsi="Times New Roman" w:cs="Times New Roman"/>
          <w:kern w:val="0"/>
          <w:sz w:val="24"/>
          <w:szCs w:val="24"/>
          <w:lang w:eastAsia="et-EE"/>
          <w14:ligatures w14:val="none"/>
        </w:rPr>
      </w:pPr>
      <w:bookmarkStart w:id="78" w:name="_Hlk207180813"/>
      <w:r w:rsidRPr="001040E7">
        <w:rPr>
          <w:rFonts w:ascii="Times New Roman" w:eastAsia="Times New Roman" w:hAnsi="Times New Roman" w:cs="Times New Roman"/>
          <w:kern w:val="0"/>
          <w:sz w:val="24"/>
          <w:szCs w:val="24"/>
          <w:lang w:eastAsia="et-EE"/>
          <w14:ligatures w14:val="none"/>
        </w:rPr>
        <w:t>6</w:t>
      </w:r>
      <w:r w:rsidR="00D23653">
        <w:rPr>
          <w:rFonts w:ascii="Times New Roman" w:eastAsia="Times New Roman" w:hAnsi="Times New Roman" w:cs="Times New Roman"/>
          <w:kern w:val="0"/>
          <w:sz w:val="24"/>
          <w:szCs w:val="24"/>
          <w:lang w:eastAsia="et-EE"/>
          <w14:ligatures w14:val="none"/>
        </w:rPr>
        <w:t>5</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 xml:space="preserve">seadust täiendatakse </w:t>
      </w:r>
      <w:r w:rsidR="00FA1EF3" w:rsidRPr="001040E7">
        <w:rPr>
          <w:rFonts w:ascii="Times New Roman" w:eastAsia="Times New Roman" w:hAnsi="Times New Roman" w:cs="Times New Roman"/>
          <w:kern w:val="0"/>
          <w:sz w:val="24"/>
          <w:szCs w:val="24"/>
          <w:lang w:eastAsia="et-EE"/>
          <w14:ligatures w14:val="none"/>
        </w:rPr>
        <w:t>§-ga</w:t>
      </w:r>
      <w:r w:rsidR="00DF25BE" w:rsidRPr="001040E7">
        <w:rPr>
          <w:rFonts w:ascii="Times New Roman" w:eastAsia="Times New Roman" w:hAnsi="Times New Roman" w:cs="Times New Roman"/>
          <w:kern w:val="0"/>
          <w:sz w:val="24"/>
          <w:szCs w:val="24"/>
          <w:lang w:eastAsia="et-EE"/>
          <w14:ligatures w14:val="none"/>
        </w:rPr>
        <w:t xml:space="preserve"> 88</w:t>
      </w:r>
      <w:r w:rsidR="00DF25BE" w:rsidRPr="001040E7">
        <w:rPr>
          <w:rFonts w:ascii="Times New Roman" w:eastAsia="Times New Roman" w:hAnsi="Times New Roman" w:cs="Times New Roman"/>
          <w:kern w:val="0"/>
          <w:sz w:val="24"/>
          <w:szCs w:val="24"/>
          <w:vertAlign w:val="superscript"/>
          <w:lang w:eastAsia="et-EE"/>
          <w14:ligatures w14:val="none"/>
        </w:rPr>
        <w:t>1</w:t>
      </w:r>
      <w:r w:rsidR="00DF25BE" w:rsidRPr="001040E7">
        <w:rPr>
          <w:rFonts w:ascii="Times New Roman" w:eastAsia="Times New Roman" w:hAnsi="Times New Roman" w:cs="Times New Roman"/>
          <w:kern w:val="0"/>
          <w:sz w:val="24"/>
          <w:szCs w:val="24"/>
          <w:lang w:eastAsia="et-EE"/>
          <w14:ligatures w14:val="none"/>
        </w:rPr>
        <w:t xml:space="preserve"> järgmises sõnastuses:</w:t>
      </w:r>
    </w:p>
    <w:p w14:paraId="19AC8364" w14:textId="6007715D" w:rsidR="00DF25BE" w:rsidRDefault="00640241" w:rsidP="001040E7">
      <w:pPr>
        <w:spacing w:after="0" w:line="240" w:lineRule="auto"/>
        <w:jc w:val="both"/>
        <w:rPr>
          <w:rFonts w:ascii="Times New Roman" w:eastAsia="Times New Roman" w:hAnsi="Times New Roman" w:cs="Times New Roman"/>
          <w:b/>
          <w:bCs/>
          <w:kern w:val="0"/>
          <w:sz w:val="24"/>
          <w:szCs w:val="24"/>
          <w:lang w:eastAsia="et-EE"/>
          <w14:ligatures w14:val="none"/>
        </w:rPr>
      </w:pPr>
      <w:bookmarkStart w:id="79" w:name="_Hlk207033315"/>
      <w:r w:rsidRPr="001040E7">
        <w:rPr>
          <w:rFonts w:ascii="Times New Roman" w:eastAsia="Times New Roman" w:hAnsi="Times New Roman" w:cs="Times New Roman"/>
          <w:kern w:val="0"/>
          <w:sz w:val="24"/>
          <w:szCs w:val="24"/>
          <w:lang w:eastAsia="et-EE"/>
          <w14:ligatures w14:val="none"/>
        </w:rPr>
        <w:t>„</w:t>
      </w:r>
      <w:r w:rsidR="00DF25BE" w:rsidRPr="001040E7">
        <w:rPr>
          <w:rFonts w:ascii="Times New Roman" w:eastAsia="Times New Roman" w:hAnsi="Times New Roman" w:cs="Times New Roman"/>
          <w:b/>
          <w:bCs/>
          <w:kern w:val="0"/>
          <w:sz w:val="24"/>
          <w:szCs w:val="24"/>
          <w:lang w:eastAsia="et-EE"/>
          <w14:ligatures w14:val="none"/>
        </w:rPr>
        <w:t xml:space="preserve">§ </w:t>
      </w:r>
      <w:bookmarkStart w:id="80" w:name="_Hlk193370118"/>
      <w:r w:rsidR="00DF25BE" w:rsidRPr="001040E7">
        <w:rPr>
          <w:rFonts w:ascii="Times New Roman" w:eastAsia="Times New Roman" w:hAnsi="Times New Roman" w:cs="Times New Roman"/>
          <w:b/>
          <w:bCs/>
          <w:kern w:val="0"/>
          <w:sz w:val="24"/>
          <w:szCs w:val="24"/>
          <w:lang w:eastAsia="et-EE"/>
          <w14:ligatures w14:val="none"/>
        </w:rPr>
        <w:t>88</w:t>
      </w:r>
      <w:r w:rsidR="00DF25BE" w:rsidRPr="001040E7">
        <w:rPr>
          <w:rFonts w:ascii="Times New Roman" w:eastAsia="Times New Roman" w:hAnsi="Times New Roman" w:cs="Times New Roman"/>
          <w:b/>
          <w:bCs/>
          <w:kern w:val="0"/>
          <w:sz w:val="24"/>
          <w:szCs w:val="24"/>
          <w:vertAlign w:val="superscript"/>
          <w:lang w:eastAsia="et-EE"/>
          <w14:ligatures w14:val="none"/>
        </w:rPr>
        <w:t>1</w:t>
      </w:r>
      <w:r w:rsidR="00DF25BE" w:rsidRPr="001040E7">
        <w:rPr>
          <w:rFonts w:ascii="Times New Roman" w:eastAsia="Times New Roman" w:hAnsi="Times New Roman" w:cs="Times New Roman"/>
          <w:b/>
          <w:bCs/>
          <w:kern w:val="0"/>
          <w:sz w:val="24"/>
          <w:szCs w:val="24"/>
          <w:lang w:eastAsia="et-EE"/>
          <w14:ligatures w14:val="none"/>
        </w:rPr>
        <w:t>. Ühise kalanduspoliitika normide tõsised rikkumised</w:t>
      </w:r>
      <w:bookmarkEnd w:id="80"/>
    </w:p>
    <w:p w14:paraId="16DB508E" w14:textId="77777777" w:rsidR="001633CE" w:rsidRPr="001040E7" w:rsidRDefault="001633CE" w:rsidP="001040E7">
      <w:pPr>
        <w:spacing w:after="0" w:line="240" w:lineRule="auto"/>
        <w:jc w:val="both"/>
        <w:rPr>
          <w:rFonts w:ascii="Times New Roman" w:eastAsia="Times New Roman" w:hAnsi="Times New Roman" w:cs="Times New Roman"/>
          <w:b/>
          <w:bCs/>
          <w:kern w:val="0"/>
          <w:sz w:val="24"/>
          <w:szCs w:val="24"/>
          <w:lang w:eastAsia="et-EE"/>
          <w14:ligatures w14:val="none"/>
        </w:rPr>
      </w:pPr>
    </w:p>
    <w:p w14:paraId="42BB39E0" w14:textId="2AD4035E" w:rsidR="009B10FE" w:rsidRPr="001040E7" w:rsidRDefault="000C07C3"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(1) </w:t>
      </w:r>
      <w:r w:rsidR="00DF25BE" w:rsidRPr="001040E7">
        <w:rPr>
          <w:rFonts w:ascii="Times New Roman" w:eastAsia="Times New Roman" w:hAnsi="Times New Roman" w:cs="Times New Roman"/>
          <w:kern w:val="0"/>
          <w:sz w:val="24"/>
          <w:szCs w:val="24"/>
          <w:lang w:eastAsia="et-EE"/>
          <w14:ligatures w14:val="none"/>
        </w:rPr>
        <w:t xml:space="preserve">Nõukogu määruse (EÜ) nr 1224/2009 artikli 90 lõigetes 2 ja 3 nimetatud </w:t>
      </w:r>
      <w:bookmarkStart w:id="81" w:name="_Hlk193370984"/>
      <w:r w:rsidR="00DF25BE" w:rsidRPr="001040E7">
        <w:rPr>
          <w:rFonts w:ascii="Times New Roman" w:eastAsia="Times New Roman" w:hAnsi="Times New Roman" w:cs="Times New Roman"/>
          <w:kern w:val="0"/>
          <w:sz w:val="24"/>
          <w:szCs w:val="24"/>
          <w:lang w:eastAsia="et-EE"/>
          <w14:ligatures w14:val="none"/>
        </w:rPr>
        <w:t>tõsise rikkumise toimepanemise eest</w:t>
      </w:r>
      <w:r w:rsidR="009B10FE" w:rsidRPr="001040E7">
        <w:rPr>
          <w:rFonts w:ascii="Times New Roman" w:eastAsia="Times New Roman" w:hAnsi="Times New Roman" w:cs="Times New Roman"/>
          <w:kern w:val="0"/>
          <w:sz w:val="24"/>
          <w:szCs w:val="24"/>
          <w:lang w:eastAsia="et-EE"/>
          <w14:ligatures w14:val="none"/>
        </w:rPr>
        <w:t xml:space="preserve"> –</w:t>
      </w:r>
    </w:p>
    <w:p w14:paraId="4428AF5F" w14:textId="67B675A0" w:rsidR="00E65E01" w:rsidRDefault="009B10FE"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karistatakse rahatrahviga kuni 50 000 eurot või</w:t>
      </w:r>
      <w:r w:rsidR="007759ED" w:rsidRPr="001040E7">
        <w:rPr>
          <w:rFonts w:ascii="Times New Roman" w:eastAsia="Times New Roman" w:hAnsi="Times New Roman" w:cs="Times New Roman"/>
          <w:kern w:val="0"/>
          <w:sz w:val="24"/>
          <w:szCs w:val="24"/>
          <w:lang w:eastAsia="et-EE"/>
          <w14:ligatures w14:val="none"/>
        </w:rPr>
        <w:t xml:space="preserve"> kui sellega on tekkinud kahju kalavarule, siis</w:t>
      </w:r>
      <w:r w:rsidRPr="001040E7">
        <w:rPr>
          <w:rFonts w:ascii="Times New Roman" w:eastAsia="Times New Roman" w:hAnsi="Times New Roman" w:cs="Times New Roman"/>
          <w:kern w:val="0"/>
          <w:sz w:val="24"/>
          <w:szCs w:val="24"/>
          <w:lang w:eastAsia="et-EE"/>
          <w14:ligatures w14:val="none"/>
        </w:rPr>
        <w:t xml:space="preserve"> </w:t>
      </w:r>
      <w:r w:rsidRPr="000E46A4">
        <w:rPr>
          <w:rFonts w:ascii="Times New Roman" w:eastAsia="Times New Roman" w:hAnsi="Times New Roman" w:cs="Times New Roman"/>
          <w:kern w:val="0"/>
          <w:sz w:val="24"/>
          <w:szCs w:val="24"/>
          <w:lang w:eastAsia="et-EE"/>
          <w14:ligatures w14:val="none"/>
        </w:rPr>
        <w:t>kuni viiekordses väärteo tulemusel teenitud kasule või ära hoitud kahjule vastavas summas.</w:t>
      </w:r>
      <w:bookmarkEnd w:id="81"/>
    </w:p>
    <w:p w14:paraId="4DA6D4CB" w14:textId="77777777" w:rsidR="001633CE" w:rsidRPr="001040E7" w:rsidRDefault="001633CE"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01F0741D" w14:textId="6F6A8263" w:rsidR="00E65E01" w:rsidRPr="001040E7" w:rsidRDefault="00E65E01"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(2) Sama teo eest, kui see on toime pandud </w:t>
      </w:r>
      <w:r w:rsidR="00CC3DEC" w:rsidRPr="001040E7">
        <w:rPr>
          <w:rFonts w:ascii="Times New Roman" w:eastAsia="Times New Roman" w:hAnsi="Times New Roman" w:cs="Times New Roman"/>
          <w:kern w:val="0"/>
          <w:sz w:val="24"/>
          <w:szCs w:val="24"/>
          <w:lang w:eastAsia="et-EE"/>
          <w14:ligatures w14:val="none"/>
        </w:rPr>
        <w:t>vähemalt teist korda</w:t>
      </w:r>
      <w:r w:rsidRPr="001040E7">
        <w:rPr>
          <w:rFonts w:ascii="Times New Roman" w:eastAsia="Times New Roman" w:hAnsi="Times New Roman" w:cs="Times New Roman"/>
          <w:kern w:val="0"/>
          <w:sz w:val="24"/>
          <w:szCs w:val="24"/>
          <w:lang w:eastAsia="et-EE"/>
          <w14:ligatures w14:val="none"/>
        </w:rPr>
        <w:t xml:space="preserve"> kolme aasta jooksul –</w:t>
      </w:r>
    </w:p>
    <w:p w14:paraId="5186C2D9" w14:textId="485D0A1D" w:rsidR="00E65E01" w:rsidRDefault="00E65E01"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karistatakse rahatrahviga kuni 100 000 eurot või </w:t>
      </w:r>
      <w:r w:rsidR="007759ED" w:rsidRPr="001040E7">
        <w:rPr>
          <w:rFonts w:ascii="Times New Roman" w:eastAsia="Times New Roman" w:hAnsi="Times New Roman" w:cs="Times New Roman"/>
          <w:kern w:val="0"/>
          <w:sz w:val="24"/>
          <w:szCs w:val="24"/>
          <w:lang w:eastAsia="et-EE"/>
          <w14:ligatures w14:val="none"/>
        </w:rPr>
        <w:t xml:space="preserve">kui sellega on tekkinud kahju kalavarule, siis </w:t>
      </w:r>
      <w:r w:rsidRPr="001040E7">
        <w:rPr>
          <w:rFonts w:ascii="Times New Roman" w:eastAsia="Times New Roman" w:hAnsi="Times New Roman" w:cs="Times New Roman"/>
          <w:kern w:val="0"/>
          <w:sz w:val="24"/>
          <w:szCs w:val="24"/>
          <w:lang w:eastAsia="et-EE"/>
          <w14:ligatures w14:val="none"/>
        </w:rPr>
        <w:t>kahe- kuni kaheksakordses väärteo tulemusel teenitud kasule või ära hoitud kahjule vastavas summas.</w:t>
      </w:r>
    </w:p>
    <w:p w14:paraId="46815935" w14:textId="77777777" w:rsidR="001633CE" w:rsidRPr="001040E7" w:rsidRDefault="001633CE"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08208336" w14:textId="046010A4" w:rsidR="00E65E01" w:rsidRDefault="00A274A9"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(3) Käesoleva paragrahvi lõikes 1 sätestatud teo eest, kui selle on toime pannud juriidiline isik, – karistatakse rahatrahviga kuni 400 000 eurot või</w:t>
      </w:r>
      <w:r w:rsidR="00155A68" w:rsidRPr="001040E7">
        <w:rPr>
          <w:rFonts w:ascii="Times New Roman" w:eastAsia="Times New Roman" w:hAnsi="Times New Roman" w:cs="Times New Roman"/>
          <w:kern w:val="0"/>
          <w:sz w:val="24"/>
          <w:szCs w:val="24"/>
          <w:lang w:eastAsia="et-EE"/>
          <w14:ligatures w14:val="none"/>
        </w:rPr>
        <w:t xml:space="preserve"> kui sellega on tekkinud kahju kalavarule, siis</w:t>
      </w:r>
      <w:r w:rsidRPr="001040E7">
        <w:rPr>
          <w:rFonts w:ascii="Times New Roman" w:eastAsia="Times New Roman" w:hAnsi="Times New Roman" w:cs="Times New Roman"/>
          <w:kern w:val="0"/>
          <w:sz w:val="24"/>
          <w:szCs w:val="24"/>
          <w:lang w:eastAsia="et-EE"/>
          <w14:ligatures w14:val="none"/>
        </w:rPr>
        <w:t xml:space="preserve"> kuni viiekordses väärteo tulemusel teenitud kasule või ära hoitud kahjule vastavas summas.</w:t>
      </w:r>
    </w:p>
    <w:p w14:paraId="3B715B63" w14:textId="77777777" w:rsidR="001633CE" w:rsidRPr="001040E7" w:rsidRDefault="001633CE"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5AFC6C21" w14:textId="3EA143A9" w:rsidR="00A57AA1" w:rsidRDefault="00A274A9"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(4) Käesoleva paragrahvi lõikes </w:t>
      </w:r>
      <w:r w:rsidR="00CC3DEC" w:rsidRPr="001040E7">
        <w:rPr>
          <w:rFonts w:ascii="Times New Roman" w:eastAsia="Times New Roman" w:hAnsi="Times New Roman" w:cs="Times New Roman"/>
          <w:kern w:val="0"/>
          <w:sz w:val="24"/>
          <w:szCs w:val="24"/>
          <w:lang w:eastAsia="et-EE"/>
          <w14:ligatures w14:val="none"/>
        </w:rPr>
        <w:t>2</w:t>
      </w:r>
      <w:r w:rsidRPr="001040E7">
        <w:rPr>
          <w:rFonts w:ascii="Times New Roman" w:eastAsia="Times New Roman" w:hAnsi="Times New Roman" w:cs="Times New Roman"/>
          <w:kern w:val="0"/>
          <w:sz w:val="24"/>
          <w:szCs w:val="24"/>
          <w:lang w:eastAsia="et-EE"/>
          <w14:ligatures w14:val="none"/>
        </w:rPr>
        <w:t xml:space="preserve"> sätestatud teo eest, kui selle on toime pannud juriidiline isik, </w:t>
      </w:r>
      <w:r w:rsidR="00424F52">
        <w:rPr>
          <w:rFonts w:ascii="Times New Roman" w:eastAsia="Times New Roman" w:hAnsi="Times New Roman" w:cs="Times New Roman"/>
          <w:kern w:val="0"/>
          <w:sz w:val="24"/>
          <w:szCs w:val="24"/>
          <w:lang w:eastAsia="et-EE"/>
          <w14:ligatures w14:val="none"/>
        </w:rPr>
        <w:t xml:space="preserve">– </w:t>
      </w:r>
      <w:r w:rsidRPr="001040E7">
        <w:rPr>
          <w:rFonts w:ascii="Times New Roman" w:eastAsia="Times New Roman" w:hAnsi="Times New Roman" w:cs="Times New Roman"/>
          <w:kern w:val="0"/>
          <w:sz w:val="24"/>
          <w:szCs w:val="24"/>
          <w:lang w:eastAsia="et-EE"/>
          <w14:ligatures w14:val="none"/>
        </w:rPr>
        <w:t>karistatakse rahatrahviga kuni 800 000 eurot või</w:t>
      </w:r>
      <w:r w:rsidR="00155A68" w:rsidRPr="001040E7">
        <w:rPr>
          <w:rFonts w:ascii="Times New Roman" w:eastAsia="Times New Roman" w:hAnsi="Times New Roman" w:cs="Times New Roman"/>
          <w:kern w:val="0"/>
          <w:sz w:val="24"/>
          <w:szCs w:val="24"/>
          <w:lang w:eastAsia="et-EE"/>
          <w14:ligatures w14:val="none"/>
        </w:rPr>
        <w:t xml:space="preserve"> kui sellega on tekkinud kahju kalavarule, siis </w:t>
      </w:r>
      <w:r w:rsidR="00132B11" w:rsidRPr="001040E7">
        <w:rPr>
          <w:rFonts w:ascii="Times New Roman" w:eastAsia="Times New Roman" w:hAnsi="Times New Roman" w:cs="Times New Roman"/>
          <w:kern w:val="0"/>
          <w:sz w:val="24"/>
          <w:szCs w:val="24"/>
          <w:lang w:eastAsia="et-EE"/>
          <w14:ligatures w14:val="none"/>
        </w:rPr>
        <w:t>kahe- kuni kaheksakordses</w:t>
      </w:r>
      <w:r w:rsidRPr="001040E7">
        <w:rPr>
          <w:rFonts w:ascii="Times New Roman" w:eastAsia="Times New Roman" w:hAnsi="Times New Roman" w:cs="Times New Roman"/>
          <w:kern w:val="0"/>
          <w:sz w:val="24"/>
          <w:szCs w:val="24"/>
          <w:lang w:eastAsia="et-EE"/>
          <w14:ligatures w14:val="none"/>
        </w:rPr>
        <w:t xml:space="preserve"> väärteo tulemusel teenitud kasule või ära hoitud kahjule vastavas summas.</w:t>
      </w:r>
      <w:bookmarkStart w:id="82" w:name="_Hlk193371692"/>
    </w:p>
    <w:p w14:paraId="6FF33F81" w14:textId="77777777" w:rsidR="001633CE" w:rsidRPr="001040E7" w:rsidRDefault="001633CE" w:rsidP="001040E7">
      <w:pPr>
        <w:spacing w:after="0" w:line="240" w:lineRule="auto"/>
        <w:jc w:val="both"/>
        <w:rPr>
          <w:rFonts w:ascii="Times New Roman" w:eastAsia="Times New Roman" w:hAnsi="Times New Roman" w:cs="Times New Roman"/>
          <w:kern w:val="0"/>
          <w:sz w:val="24"/>
          <w:szCs w:val="24"/>
          <w:lang w:eastAsia="et-EE"/>
          <w14:ligatures w14:val="none"/>
        </w:rPr>
      </w:pPr>
    </w:p>
    <w:bookmarkEnd w:id="82"/>
    <w:p w14:paraId="3AF801F8" w14:textId="4229D7FA" w:rsidR="002E5A08" w:rsidRPr="001040E7" w:rsidRDefault="00DF25BE" w:rsidP="001040E7">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 xml:space="preserve">(5) </w:t>
      </w:r>
      <w:bookmarkStart w:id="83" w:name="_Hlk205997287"/>
      <w:bookmarkStart w:id="84" w:name="_Hlk193371800"/>
      <w:r w:rsidR="00895109" w:rsidRPr="001040E7">
        <w:rPr>
          <w:rFonts w:ascii="Times New Roman" w:eastAsia="Times New Roman" w:hAnsi="Times New Roman" w:cs="Times New Roman"/>
          <w:kern w:val="0"/>
          <w:sz w:val="24"/>
          <w:szCs w:val="24"/>
          <w:lang w:eastAsia="et-EE"/>
          <w14:ligatures w14:val="none"/>
        </w:rPr>
        <w:t>Käesoleva</w:t>
      </w:r>
      <w:r w:rsidR="00FA1EF3" w:rsidRPr="001040E7">
        <w:rPr>
          <w:rFonts w:ascii="Times New Roman" w:eastAsia="Times New Roman" w:hAnsi="Times New Roman" w:cs="Times New Roman"/>
          <w:kern w:val="0"/>
          <w:sz w:val="24"/>
          <w:szCs w:val="24"/>
          <w:lang w:eastAsia="et-EE"/>
          <w14:ligatures w14:val="none"/>
        </w:rPr>
        <w:t>s</w:t>
      </w:r>
      <w:r w:rsidR="00895109" w:rsidRPr="001040E7">
        <w:rPr>
          <w:rFonts w:ascii="Times New Roman" w:eastAsia="Times New Roman" w:hAnsi="Times New Roman" w:cs="Times New Roman"/>
          <w:kern w:val="0"/>
          <w:sz w:val="24"/>
          <w:szCs w:val="24"/>
          <w:lang w:eastAsia="et-EE"/>
          <w14:ligatures w14:val="none"/>
        </w:rPr>
        <w:t xml:space="preserve"> paragrahvis nimetatud väärteo tulemusel teenitud kasu</w:t>
      </w:r>
      <w:r w:rsidR="00FA1EF3" w:rsidRPr="001040E7">
        <w:rPr>
          <w:rFonts w:ascii="Times New Roman" w:eastAsia="Times New Roman" w:hAnsi="Times New Roman" w:cs="Times New Roman"/>
          <w:kern w:val="0"/>
          <w:sz w:val="24"/>
          <w:szCs w:val="24"/>
          <w:lang w:eastAsia="et-EE"/>
          <w14:ligatures w14:val="none"/>
        </w:rPr>
        <w:t>le</w:t>
      </w:r>
      <w:r w:rsidR="00895109" w:rsidRPr="001040E7">
        <w:rPr>
          <w:rFonts w:ascii="Times New Roman" w:eastAsia="Times New Roman" w:hAnsi="Times New Roman" w:cs="Times New Roman"/>
          <w:kern w:val="0"/>
          <w:sz w:val="24"/>
          <w:szCs w:val="24"/>
          <w:lang w:eastAsia="et-EE"/>
          <w14:ligatures w14:val="none"/>
        </w:rPr>
        <w:t xml:space="preserve"> või ära hoitud kahju</w:t>
      </w:r>
      <w:r w:rsidR="00FA1EF3" w:rsidRPr="001040E7">
        <w:rPr>
          <w:rFonts w:ascii="Times New Roman" w:eastAsia="Times New Roman" w:hAnsi="Times New Roman" w:cs="Times New Roman"/>
          <w:kern w:val="0"/>
          <w:sz w:val="24"/>
          <w:szCs w:val="24"/>
          <w:lang w:eastAsia="et-EE"/>
          <w14:ligatures w14:val="none"/>
        </w:rPr>
        <w:t>le vastava summa</w:t>
      </w:r>
      <w:r w:rsidR="0064278F" w:rsidRPr="001040E7">
        <w:rPr>
          <w:rFonts w:ascii="Times New Roman" w:eastAsia="Times New Roman" w:hAnsi="Times New Roman" w:cs="Times New Roman"/>
          <w:kern w:val="0"/>
          <w:sz w:val="24"/>
          <w:szCs w:val="24"/>
          <w:lang w:eastAsia="et-EE"/>
          <w14:ligatures w14:val="none"/>
        </w:rPr>
        <w:t xml:space="preserve"> määramise aluseks võetakse käesoleva seaduse § 15 lõigete</w:t>
      </w:r>
      <w:r w:rsidR="00FA1EF3" w:rsidRPr="001040E7">
        <w:rPr>
          <w:rFonts w:ascii="Times New Roman" w:eastAsia="Times New Roman" w:hAnsi="Times New Roman" w:cs="Times New Roman"/>
          <w:kern w:val="0"/>
          <w:sz w:val="24"/>
          <w:szCs w:val="24"/>
          <w:lang w:eastAsia="et-EE"/>
          <w14:ligatures w14:val="none"/>
        </w:rPr>
        <w:t>s</w:t>
      </w:r>
      <w:r w:rsidR="0064278F" w:rsidRPr="001040E7">
        <w:rPr>
          <w:rFonts w:ascii="Times New Roman" w:eastAsia="Times New Roman" w:hAnsi="Times New Roman" w:cs="Times New Roman"/>
          <w:kern w:val="0"/>
          <w:sz w:val="24"/>
          <w:szCs w:val="24"/>
          <w:lang w:eastAsia="et-EE"/>
          <w14:ligatures w14:val="none"/>
        </w:rPr>
        <w:t xml:space="preserve"> 4 ja 5 </w:t>
      </w:r>
      <w:r w:rsidR="00FA1EF3" w:rsidRPr="001040E7">
        <w:rPr>
          <w:rFonts w:ascii="Times New Roman" w:eastAsia="Times New Roman" w:hAnsi="Times New Roman" w:cs="Times New Roman"/>
          <w:kern w:val="0"/>
          <w:sz w:val="24"/>
          <w:szCs w:val="24"/>
          <w:lang w:eastAsia="et-EE"/>
          <w14:ligatures w14:val="none"/>
        </w:rPr>
        <w:t xml:space="preserve">nimetatud </w:t>
      </w:r>
      <w:r w:rsidR="00D8181E" w:rsidRPr="001040E7">
        <w:rPr>
          <w:rFonts w:ascii="Times New Roman" w:eastAsia="Times New Roman" w:hAnsi="Times New Roman" w:cs="Times New Roman"/>
          <w:kern w:val="0"/>
          <w:sz w:val="24"/>
          <w:szCs w:val="24"/>
          <w:lang w:eastAsia="et-EE"/>
          <w14:ligatures w14:val="none"/>
        </w:rPr>
        <w:t>kala esmakokkuostu hind</w:t>
      </w:r>
      <w:r w:rsidR="0064278F" w:rsidRPr="001040E7">
        <w:rPr>
          <w:rFonts w:ascii="Times New Roman" w:eastAsia="Times New Roman" w:hAnsi="Times New Roman" w:cs="Times New Roman"/>
          <w:kern w:val="0"/>
          <w:sz w:val="24"/>
          <w:szCs w:val="24"/>
          <w:lang w:eastAsia="et-EE"/>
          <w14:ligatures w14:val="none"/>
        </w:rPr>
        <w:t>.</w:t>
      </w:r>
      <w:r w:rsidR="002E5A08" w:rsidRPr="001040E7">
        <w:rPr>
          <w:rFonts w:ascii="Times New Roman" w:eastAsia="Times New Roman" w:hAnsi="Times New Roman" w:cs="Times New Roman"/>
          <w:kern w:val="0"/>
          <w:sz w:val="24"/>
          <w:szCs w:val="24"/>
          <w:lang w:eastAsia="et-EE"/>
          <w14:ligatures w14:val="none"/>
        </w:rPr>
        <w:t>“</w:t>
      </w:r>
      <w:bookmarkEnd w:id="83"/>
      <w:r w:rsidR="002E5A08" w:rsidRPr="001040E7">
        <w:rPr>
          <w:rFonts w:ascii="Times New Roman" w:eastAsia="Times New Roman" w:hAnsi="Times New Roman" w:cs="Times New Roman"/>
          <w:kern w:val="0"/>
          <w:sz w:val="24"/>
          <w:szCs w:val="24"/>
          <w:lang w:eastAsia="et-EE"/>
          <w14:ligatures w14:val="none"/>
        </w:rPr>
        <w:t>;</w:t>
      </w:r>
    </w:p>
    <w:bookmarkEnd w:id="78"/>
    <w:bookmarkEnd w:id="79"/>
    <w:bookmarkEnd w:id="84"/>
    <w:p w14:paraId="0E85BD51" w14:textId="4E33F650" w:rsidR="00DF25BE" w:rsidRPr="001040E7" w:rsidRDefault="00DF25BE"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33A886A7" w14:textId="6D4D4C0E" w:rsidR="00D8181E" w:rsidRPr="001040E7" w:rsidRDefault="00B05321" w:rsidP="00091731">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6</w:t>
      </w:r>
      <w:r w:rsidR="00D23653">
        <w:rPr>
          <w:rFonts w:ascii="Times New Roman" w:eastAsia="Times New Roman" w:hAnsi="Times New Roman" w:cs="Times New Roman"/>
          <w:kern w:val="0"/>
          <w:sz w:val="24"/>
          <w:szCs w:val="24"/>
          <w:lang w:eastAsia="et-EE"/>
          <w14:ligatures w14:val="none"/>
        </w:rPr>
        <w:t>6</w:t>
      </w:r>
      <w:r w:rsidR="00272E71"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272E71" w:rsidRPr="001040E7">
        <w:rPr>
          <w:rFonts w:ascii="Times New Roman" w:eastAsia="Times New Roman" w:hAnsi="Times New Roman" w:cs="Times New Roman"/>
          <w:kern w:val="0"/>
          <w:sz w:val="24"/>
          <w:szCs w:val="24"/>
          <w:lang w:eastAsia="et-EE"/>
          <w14:ligatures w14:val="none"/>
        </w:rPr>
        <w:t>aragrahv</w:t>
      </w:r>
      <w:r w:rsidR="00D400C1" w:rsidRPr="001040E7">
        <w:rPr>
          <w:rFonts w:ascii="Times New Roman" w:eastAsia="Times New Roman" w:hAnsi="Times New Roman" w:cs="Times New Roman"/>
          <w:kern w:val="0"/>
          <w:sz w:val="24"/>
          <w:szCs w:val="24"/>
          <w:lang w:eastAsia="et-EE"/>
          <w14:ligatures w14:val="none"/>
        </w:rPr>
        <w:t>i</w:t>
      </w:r>
      <w:r w:rsidR="00272E71" w:rsidRPr="001040E7">
        <w:rPr>
          <w:rFonts w:ascii="Times New Roman" w:eastAsia="Times New Roman" w:hAnsi="Times New Roman" w:cs="Times New Roman"/>
          <w:kern w:val="0"/>
          <w:sz w:val="24"/>
          <w:szCs w:val="24"/>
          <w:lang w:eastAsia="et-EE"/>
          <w14:ligatures w14:val="none"/>
        </w:rPr>
        <w:t xml:space="preserve"> 89 lõikes 2</w:t>
      </w:r>
      <w:r w:rsidR="00D400C1" w:rsidRPr="001040E7">
        <w:rPr>
          <w:rFonts w:ascii="Times New Roman" w:eastAsia="Times New Roman" w:hAnsi="Times New Roman" w:cs="Times New Roman"/>
          <w:kern w:val="0"/>
          <w:sz w:val="24"/>
          <w:szCs w:val="24"/>
          <w:lang w:eastAsia="et-EE"/>
          <w14:ligatures w14:val="none"/>
        </w:rPr>
        <w:t xml:space="preserve"> </w:t>
      </w:r>
      <w:r w:rsidR="00272E71" w:rsidRPr="001040E7">
        <w:rPr>
          <w:rFonts w:ascii="Times New Roman" w:eastAsia="Times New Roman" w:hAnsi="Times New Roman" w:cs="Times New Roman"/>
          <w:kern w:val="0"/>
          <w:sz w:val="24"/>
          <w:szCs w:val="24"/>
          <w:lang w:eastAsia="et-EE"/>
          <w14:ligatures w14:val="none"/>
        </w:rPr>
        <w:t xml:space="preserve">asendatakse </w:t>
      </w:r>
      <w:r w:rsidR="00B53D11" w:rsidRPr="001040E7">
        <w:rPr>
          <w:rFonts w:ascii="Times New Roman" w:eastAsia="Times New Roman" w:hAnsi="Times New Roman" w:cs="Times New Roman"/>
          <w:kern w:val="0"/>
          <w:sz w:val="24"/>
          <w:szCs w:val="24"/>
          <w:lang w:eastAsia="et-EE"/>
          <w14:ligatures w14:val="none"/>
        </w:rPr>
        <w:t xml:space="preserve">tekstiosa </w:t>
      </w:r>
      <w:r w:rsidR="00272E71" w:rsidRPr="001040E7">
        <w:rPr>
          <w:rFonts w:ascii="Times New Roman" w:eastAsia="Times New Roman" w:hAnsi="Times New Roman" w:cs="Times New Roman"/>
          <w:kern w:val="0"/>
          <w:sz w:val="24"/>
          <w:szCs w:val="24"/>
          <w:lang w:eastAsia="et-EE"/>
          <w14:ligatures w14:val="none"/>
        </w:rPr>
        <w:t>„ja 8</w:t>
      </w:r>
      <w:r w:rsidR="005613AB" w:rsidRPr="001040E7">
        <w:rPr>
          <w:rFonts w:ascii="Times New Roman" w:eastAsia="Times New Roman" w:hAnsi="Times New Roman" w:cs="Times New Roman"/>
          <w:kern w:val="0"/>
          <w:sz w:val="24"/>
          <w:szCs w:val="24"/>
          <w:lang w:eastAsia="et-EE"/>
          <w14:ligatures w14:val="none"/>
        </w:rPr>
        <w:t>5</w:t>
      </w:r>
      <w:r w:rsidR="00272E71" w:rsidRPr="001040E7">
        <w:rPr>
          <w:rFonts w:ascii="Times New Roman" w:eastAsia="Times New Roman" w:hAnsi="Times New Roman" w:cs="Times New Roman"/>
          <w:kern w:val="0"/>
          <w:sz w:val="24"/>
          <w:szCs w:val="24"/>
          <w:lang w:eastAsia="et-EE"/>
          <w14:ligatures w14:val="none"/>
        </w:rPr>
        <w:t xml:space="preserve">“ </w:t>
      </w:r>
      <w:r w:rsidR="00B53D11" w:rsidRPr="001040E7">
        <w:rPr>
          <w:rFonts w:ascii="Times New Roman" w:eastAsia="Times New Roman" w:hAnsi="Times New Roman" w:cs="Times New Roman"/>
          <w:kern w:val="0"/>
          <w:sz w:val="24"/>
          <w:szCs w:val="24"/>
          <w:lang w:eastAsia="et-EE"/>
          <w14:ligatures w14:val="none"/>
        </w:rPr>
        <w:t xml:space="preserve">tekstiosaga </w:t>
      </w:r>
      <w:r w:rsidR="00272E71" w:rsidRPr="001040E7">
        <w:rPr>
          <w:rFonts w:ascii="Times New Roman" w:eastAsia="Times New Roman" w:hAnsi="Times New Roman" w:cs="Times New Roman"/>
          <w:kern w:val="0"/>
          <w:sz w:val="24"/>
          <w:szCs w:val="24"/>
          <w:lang w:eastAsia="et-EE"/>
          <w14:ligatures w14:val="none"/>
        </w:rPr>
        <w:t>„,</w:t>
      </w:r>
      <w:r w:rsidR="00424F52">
        <w:rPr>
          <w:rFonts w:ascii="Times New Roman" w:eastAsia="Times New Roman" w:hAnsi="Times New Roman" w:cs="Times New Roman"/>
          <w:kern w:val="0"/>
          <w:sz w:val="24"/>
          <w:szCs w:val="24"/>
          <w:lang w:eastAsia="et-EE"/>
          <w14:ligatures w14:val="none"/>
        </w:rPr>
        <w:t xml:space="preserve"> </w:t>
      </w:r>
      <w:r w:rsidR="00272E71" w:rsidRPr="001040E7">
        <w:rPr>
          <w:rFonts w:ascii="Times New Roman" w:eastAsia="Times New Roman" w:hAnsi="Times New Roman" w:cs="Times New Roman"/>
          <w:kern w:val="0"/>
          <w:sz w:val="24"/>
          <w:szCs w:val="24"/>
          <w:lang w:eastAsia="et-EE"/>
          <w14:ligatures w14:val="none"/>
        </w:rPr>
        <w:t>8</w:t>
      </w:r>
      <w:r w:rsidR="005613AB" w:rsidRPr="001040E7">
        <w:rPr>
          <w:rFonts w:ascii="Times New Roman" w:eastAsia="Times New Roman" w:hAnsi="Times New Roman" w:cs="Times New Roman"/>
          <w:kern w:val="0"/>
          <w:sz w:val="24"/>
          <w:szCs w:val="24"/>
          <w:lang w:eastAsia="et-EE"/>
          <w14:ligatures w14:val="none"/>
        </w:rPr>
        <w:t>5</w:t>
      </w:r>
      <w:r w:rsidR="00272E71" w:rsidRPr="001040E7">
        <w:rPr>
          <w:rFonts w:ascii="Times New Roman" w:eastAsia="Times New Roman" w:hAnsi="Times New Roman" w:cs="Times New Roman"/>
          <w:kern w:val="0"/>
          <w:sz w:val="24"/>
          <w:szCs w:val="24"/>
          <w:lang w:eastAsia="et-EE"/>
          <w14:ligatures w14:val="none"/>
        </w:rPr>
        <w:t xml:space="preserve"> ja 88</w:t>
      </w:r>
      <w:r w:rsidR="00272E71" w:rsidRPr="001040E7">
        <w:rPr>
          <w:rFonts w:ascii="Times New Roman" w:eastAsia="Times New Roman" w:hAnsi="Times New Roman" w:cs="Times New Roman"/>
          <w:kern w:val="0"/>
          <w:sz w:val="24"/>
          <w:szCs w:val="24"/>
          <w:vertAlign w:val="superscript"/>
          <w:lang w:eastAsia="et-EE"/>
          <w14:ligatures w14:val="none"/>
        </w:rPr>
        <w:t>1</w:t>
      </w:r>
      <w:r w:rsidR="00272E71" w:rsidRPr="001040E7">
        <w:rPr>
          <w:rFonts w:ascii="Times New Roman" w:eastAsia="Times New Roman" w:hAnsi="Times New Roman" w:cs="Times New Roman"/>
          <w:kern w:val="0"/>
          <w:sz w:val="24"/>
          <w:szCs w:val="24"/>
          <w:lang w:eastAsia="et-EE"/>
          <w14:ligatures w14:val="none"/>
        </w:rPr>
        <w:t>“</w:t>
      </w:r>
      <w:r w:rsidR="00835ED8" w:rsidRPr="001040E7">
        <w:rPr>
          <w:rFonts w:ascii="Times New Roman" w:eastAsia="Times New Roman" w:hAnsi="Times New Roman" w:cs="Times New Roman"/>
          <w:kern w:val="0"/>
          <w:sz w:val="24"/>
          <w:szCs w:val="24"/>
          <w:lang w:eastAsia="et-EE"/>
          <w14:ligatures w14:val="none"/>
        </w:rPr>
        <w:t>;</w:t>
      </w:r>
    </w:p>
    <w:p w14:paraId="0C2B19D9" w14:textId="77777777" w:rsidR="00D8181E" w:rsidRPr="001040E7" w:rsidRDefault="00D8181E" w:rsidP="00091731">
      <w:pPr>
        <w:spacing w:after="0" w:line="240" w:lineRule="auto"/>
        <w:jc w:val="both"/>
        <w:rPr>
          <w:rFonts w:ascii="Times New Roman" w:eastAsia="Times New Roman" w:hAnsi="Times New Roman" w:cs="Times New Roman"/>
          <w:kern w:val="0"/>
          <w:sz w:val="24"/>
          <w:szCs w:val="24"/>
          <w:lang w:eastAsia="et-EE"/>
          <w14:ligatures w14:val="none"/>
        </w:rPr>
      </w:pPr>
    </w:p>
    <w:p w14:paraId="03286373" w14:textId="496BB164" w:rsidR="00272E71" w:rsidRPr="001040E7" w:rsidRDefault="006A4DD0" w:rsidP="00091731">
      <w:pPr>
        <w:spacing w:after="0" w:line="240" w:lineRule="auto"/>
        <w:jc w:val="both"/>
        <w:rPr>
          <w:rFonts w:ascii="Times New Roman" w:eastAsia="Times New Roman" w:hAnsi="Times New Roman" w:cs="Times New Roman"/>
          <w:kern w:val="0"/>
          <w:sz w:val="24"/>
          <w:szCs w:val="24"/>
          <w:lang w:eastAsia="et-EE"/>
          <w14:ligatures w14:val="none"/>
        </w:rPr>
      </w:pPr>
      <w:r w:rsidRPr="001040E7">
        <w:rPr>
          <w:rFonts w:ascii="Times New Roman" w:eastAsia="Times New Roman" w:hAnsi="Times New Roman" w:cs="Times New Roman"/>
          <w:kern w:val="0"/>
          <w:sz w:val="24"/>
          <w:szCs w:val="24"/>
          <w:lang w:eastAsia="et-EE"/>
          <w14:ligatures w14:val="none"/>
        </w:rPr>
        <w:t>6</w:t>
      </w:r>
      <w:r w:rsidR="00D23653">
        <w:rPr>
          <w:rFonts w:ascii="Times New Roman" w:eastAsia="Times New Roman" w:hAnsi="Times New Roman" w:cs="Times New Roman"/>
          <w:kern w:val="0"/>
          <w:sz w:val="24"/>
          <w:szCs w:val="24"/>
          <w:lang w:eastAsia="et-EE"/>
          <w14:ligatures w14:val="none"/>
        </w:rPr>
        <w:t>7</w:t>
      </w:r>
      <w:r w:rsidRPr="001040E7">
        <w:rPr>
          <w:rFonts w:ascii="Times New Roman" w:eastAsia="Times New Roman" w:hAnsi="Times New Roman" w:cs="Times New Roman"/>
          <w:kern w:val="0"/>
          <w:sz w:val="24"/>
          <w:szCs w:val="24"/>
          <w:lang w:eastAsia="et-EE"/>
          <w14:ligatures w14:val="none"/>
        </w:rPr>
        <w:t xml:space="preserve">) </w:t>
      </w:r>
      <w:r w:rsidR="00D8181E" w:rsidRPr="001040E7">
        <w:rPr>
          <w:rFonts w:ascii="Times New Roman" w:eastAsia="Times New Roman" w:hAnsi="Times New Roman" w:cs="Times New Roman"/>
          <w:kern w:val="0"/>
          <w:sz w:val="24"/>
          <w:szCs w:val="24"/>
          <w:lang w:eastAsia="et-EE"/>
          <w14:ligatures w14:val="none"/>
        </w:rPr>
        <w:t>paragrahvi 89</w:t>
      </w:r>
      <w:r w:rsidR="00272E71" w:rsidRPr="001040E7">
        <w:rPr>
          <w:rFonts w:ascii="Times New Roman" w:eastAsia="Times New Roman" w:hAnsi="Times New Roman" w:cs="Times New Roman"/>
          <w:kern w:val="0"/>
          <w:sz w:val="24"/>
          <w:szCs w:val="24"/>
          <w:lang w:eastAsia="et-EE"/>
          <w14:ligatures w14:val="none"/>
        </w:rPr>
        <w:t xml:space="preserve"> lõikes 3 asendatakse </w:t>
      </w:r>
      <w:r w:rsidR="00224A8A" w:rsidRPr="001040E7">
        <w:rPr>
          <w:rFonts w:ascii="Times New Roman" w:eastAsia="Times New Roman" w:hAnsi="Times New Roman" w:cs="Times New Roman"/>
          <w:kern w:val="0"/>
          <w:sz w:val="24"/>
          <w:szCs w:val="24"/>
          <w:lang w:eastAsia="et-EE"/>
          <w14:ligatures w14:val="none"/>
        </w:rPr>
        <w:t xml:space="preserve">tekstiosa </w:t>
      </w:r>
      <w:r w:rsidR="00272E71" w:rsidRPr="001040E7">
        <w:rPr>
          <w:rFonts w:ascii="Times New Roman" w:eastAsia="Times New Roman" w:hAnsi="Times New Roman" w:cs="Times New Roman"/>
          <w:kern w:val="0"/>
          <w:sz w:val="24"/>
          <w:szCs w:val="24"/>
          <w:lang w:eastAsia="et-EE"/>
          <w14:ligatures w14:val="none"/>
        </w:rPr>
        <w:t xml:space="preserve">„ja 88“ </w:t>
      </w:r>
      <w:r w:rsidR="00224A8A" w:rsidRPr="001040E7">
        <w:rPr>
          <w:rFonts w:ascii="Times New Roman" w:eastAsia="Times New Roman" w:hAnsi="Times New Roman" w:cs="Times New Roman"/>
          <w:kern w:val="0"/>
          <w:sz w:val="24"/>
          <w:szCs w:val="24"/>
          <w:lang w:eastAsia="et-EE"/>
          <w14:ligatures w14:val="none"/>
        </w:rPr>
        <w:t>teksti</w:t>
      </w:r>
      <w:r w:rsidR="00272E71" w:rsidRPr="001040E7">
        <w:rPr>
          <w:rFonts w:ascii="Times New Roman" w:eastAsia="Times New Roman" w:hAnsi="Times New Roman" w:cs="Times New Roman"/>
          <w:kern w:val="0"/>
          <w:sz w:val="24"/>
          <w:szCs w:val="24"/>
          <w:lang w:eastAsia="et-EE"/>
          <w14:ligatures w14:val="none"/>
        </w:rPr>
        <w:t>osaga „,</w:t>
      </w:r>
      <w:r w:rsidR="00424F52">
        <w:rPr>
          <w:rFonts w:ascii="Times New Roman" w:eastAsia="Times New Roman" w:hAnsi="Times New Roman" w:cs="Times New Roman"/>
          <w:kern w:val="0"/>
          <w:sz w:val="24"/>
          <w:szCs w:val="24"/>
          <w:lang w:eastAsia="et-EE"/>
          <w14:ligatures w14:val="none"/>
        </w:rPr>
        <w:t xml:space="preserve"> </w:t>
      </w:r>
      <w:r w:rsidR="00272E71" w:rsidRPr="001040E7">
        <w:rPr>
          <w:rFonts w:ascii="Times New Roman" w:eastAsia="Times New Roman" w:hAnsi="Times New Roman" w:cs="Times New Roman"/>
          <w:kern w:val="0"/>
          <w:sz w:val="24"/>
          <w:szCs w:val="24"/>
          <w:lang w:eastAsia="et-EE"/>
          <w14:ligatures w14:val="none"/>
        </w:rPr>
        <w:t>88 ja 88</w:t>
      </w:r>
      <w:r w:rsidR="00272E71" w:rsidRPr="001040E7">
        <w:rPr>
          <w:rFonts w:ascii="Times New Roman" w:eastAsia="Times New Roman" w:hAnsi="Times New Roman" w:cs="Times New Roman"/>
          <w:kern w:val="0"/>
          <w:sz w:val="24"/>
          <w:szCs w:val="24"/>
          <w:vertAlign w:val="superscript"/>
          <w:lang w:eastAsia="et-EE"/>
          <w14:ligatures w14:val="none"/>
        </w:rPr>
        <w:t>1</w:t>
      </w:r>
      <w:r w:rsidR="00272E71" w:rsidRPr="001040E7">
        <w:rPr>
          <w:rFonts w:ascii="Times New Roman" w:eastAsia="Times New Roman" w:hAnsi="Times New Roman" w:cs="Times New Roman"/>
          <w:kern w:val="0"/>
          <w:sz w:val="24"/>
          <w:szCs w:val="24"/>
          <w:lang w:eastAsia="et-EE"/>
          <w14:ligatures w14:val="none"/>
        </w:rPr>
        <w:t>“;</w:t>
      </w:r>
    </w:p>
    <w:p w14:paraId="755ACAD5" w14:textId="77777777" w:rsidR="00272E71" w:rsidRPr="001040E7" w:rsidRDefault="00272E71"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4E2B7D4F" w14:textId="4381305B" w:rsidR="00923D82" w:rsidRPr="001040E7" w:rsidRDefault="00130898" w:rsidP="001040E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lastRenderedPageBreak/>
        <w:t>6</w:t>
      </w:r>
      <w:r w:rsidR="00D23653">
        <w:rPr>
          <w:rFonts w:ascii="Times New Roman" w:eastAsia="Times New Roman" w:hAnsi="Times New Roman" w:cs="Times New Roman"/>
          <w:kern w:val="0"/>
          <w:sz w:val="24"/>
          <w:szCs w:val="24"/>
          <w:lang w:eastAsia="et-EE"/>
          <w14:ligatures w14:val="none"/>
        </w:rPr>
        <w:t>8</w:t>
      </w:r>
      <w:r w:rsidR="00923D82" w:rsidRPr="001040E7">
        <w:rPr>
          <w:rFonts w:ascii="Times New Roman" w:eastAsia="Times New Roman" w:hAnsi="Times New Roman" w:cs="Times New Roman"/>
          <w:kern w:val="0"/>
          <w:sz w:val="24"/>
          <w:szCs w:val="24"/>
          <w:lang w:eastAsia="et-EE"/>
          <w14:ligatures w14:val="none"/>
        </w:rPr>
        <w:t xml:space="preserve">) paragrahvi 90 lõiked </w:t>
      </w:r>
      <w:r w:rsidR="00775445" w:rsidRPr="001040E7">
        <w:rPr>
          <w:rFonts w:ascii="Times New Roman" w:eastAsia="Times New Roman" w:hAnsi="Times New Roman" w:cs="Times New Roman"/>
          <w:kern w:val="0"/>
          <w:sz w:val="24"/>
          <w:szCs w:val="24"/>
          <w:lang w:eastAsia="et-EE"/>
          <w14:ligatures w14:val="none"/>
        </w:rPr>
        <w:t xml:space="preserve">1, </w:t>
      </w:r>
      <w:r w:rsidR="00923D82" w:rsidRPr="001040E7">
        <w:rPr>
          <w:rFonts w:ascii="Times New Roman" w:eastAsia="Times New Roman" w:hAnsi="Times New Roman" w:cs="Times New Roman"/>
          <w:kern w:val="0"/>
          <w:sz w:val="24"/>
          <w:szCs w:val="24"/>
          <w:lang w:eastAsia="et-EE"/>
          <w14:ligatures w14:val="none"/>
        </w:rPr>
        <w:t xml:space="preserve">2, </w:t>
      </w:r>
      <w:r w:rsidR="00775445" w:rsidRPr="001040E7">
        <w:rPr>
          <w:rFonts w:ascii="Times New Roman" w:eastAsia="Times New Roman" w:hAnsi="Times New Roman" w:cs="Times New Roman"/>
          <w:kern w:val="0"/>
          <w:sz w:val="24"/>
          <w:szCs w:val="24"/>
          <w:lang w:eastAsia="et-EE"/>
          <w14:ligatures w14:val="none"/>
        </w:rPr>
        <w:t>4</w:t>
      </w:r>
      <w:r w:rsidR="00923D82" w:rsidRPr="001040E7">
        <w:rPr>
          <w:rFonts w:ascii="Times New Roman" w:eastAsia="Times New Roman" w:hAnsi="Times New Roman" w:cs="Times New Roman"/>
          <w:kern w:val="0"/>
          <w:sz w:val="24"/>
          <w:szCs w:val="24"/>
          <w:lang w:eastAsia="et-EE"/>
          <w14:ligatures w14:val="none"/>
        </w:rPr>
        <w:t xml:space="preserve"> ja 5</w:t>
      </w:r>
      <w:r w:rsidR="00D8181E" w:rsidRPr="001040E7">
        <w:rPr>
          <w:rFonts w:ascii="Times New Roman" w:eastAsia="Times New Roman" w:hAnsi="Times New Roman" w:cs="Times New Roman"/>
          <w:kern w:val="0"/>
          <w:sz w:val="24"/>
          <w:szCs w:val="24"/>
          <w:lang w:eastAsia="et-EE"/>
          <w14:ligatures w14:val="none"/>
        </w:rPr>
        <w:t xml:space="preserve"> tunnistatakse kehtetuks</w:t>
      </w:r>
      <w:r w:rsidR="00923D82" w:rsidRPr="001040E7">
        <w:rPr>
          <w:rFonts w:ascii="Times New Roman" w:eastAsia="Times New Roman" w:hAnsi="Times New Roman" w:cs="Times New Roman"/>
          <w:kern w:val="0"/>
          <w:sz w:val="24"/>
          <w:szCs w:val="24"/>
          <w:lang w:eastAsia="et-EE"/>
          <w14:ligatures w14:val="none"/>
        </w:rPr>
        <w:t>;</w:t>
      </w:r>
    </w:p>
    <w:p w14:paraId="3691210F" w14:textId="77777777" w:rsidR="00923D82" w:rsidRPr="001040E7" w:rsidRDefault="00923D82" w:rsidP="001040E7">
      <w:pPr>
        <w:spacing w:after="0" w:line="240" w:lineRule="auto"/>
        <w:jc w:val="both"/>
        <w:rPr>
          <w:rFonts w:ascii="Times New Roman" w:eastAsia="Times New Roman" w:hAnsi="Times New Roman" w:cs="Times New Roman"/>
          <w:kern w:val="0"/>
          <w:sz w:val="24"/>
          <w:szCs w:val="24"/>
          <w:lang w:eastAsia="et-EE"/>
          <w14:ligatures w14:val="none"/>
        </w:rPr>
      </w:pPr>
    </w:p>
    <w:p w14:paraId="30F44239" w14:textId="4A451759" w:rsidR="00DF25BE" w:rsidRPr="001040E7" w:rsidRDefault="00D23653" w:rsidP="001040E7">
      <w:pPr>
        <w:spacing w:after="0" w:line="240" w:lineRule="auto"/>
        <w:jc w:val="both"/>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69</w:t>
      </w:r>
      <w:r w:rsidR="00A5758F" w:rsidRPr="001040E7">
        <w:rPr>
          <w:rFonts w:ascii="Times New Roman" w:eastAsia="Times New Roman" w:hAnsi="Times New Roman" w:cs="Times New Roman"/>
          <w:kern w:val="0"/>
          <w:sz w:val="24"/>
          <w:szCs w:val="24"/>
          <w:lang w:eastAsia="et-EE"/>
          <w14:ligatures w14:val="none"/>
        </w:rPr>
        <w:t xml:space="preserve">) </w:t>
      </w:r>
      <w:r w:rsidR="005033FA" w:rsidRPr="001040E7">
        <w:rPr>
          <w:rFonts w:ascii="Times New Roman" w:eastAsia="Times New Roman" w:hAnsi="Times New Roman" w:cs="Times New Roman"/>
          <w:kern w:val="0"/>
          <w:sz w:val="24"/>
          <w:szCs w:val="24"/>
          <w:lang w:eastAsia="et-EE"/>
          <w14:ligatures w14:val="none"/>
        </w:rPr>
        <w:t>p</w:t>
      </w:r>
      <w:r w:rsidR="004162D1" w:rsidRPr="001040E7">
        <w:rPr>
          <w:rFonts w:ascii="Times New Roman" w:eastAsia="Times New Roman" w:hAnsi="Times New Roman" w:cs="Times New Roman"/>
          <w:kern w:val="0"/>
          <w:sz w:val="24"/>
          <w:szCs w:val="24"/>
          <w:lang w:eastAsia="et-EE"/>
          <w14:ligatures w14:val="none"/>
        </w:rPr>
        <w:t>aragrahv</w:t>
      </w:r>
      <w:r w:rsidR="00DF25BE" w:rsidRPr="001040E7">
        <w:rPr>
          <w:rFonts w:ascii="Times New Roman" w:eastAsia="Times New Roman" w:hAnsi="Times New Roman" w:cs="Times New Roman"/>
          <w:kern w:val="0"/>
          <w:sz w:val="24"/>
          <w:szCs w:val="24"/>
          <w:lang w:eastAsia="et-EE"/>
          <w14:ligatures w14:val="none"/>
        </w:rPr>
        <w:t xml:space="preserve">i 90 täiendatakse lõigetega </w:t>
      </w:r>
      <w:r w:rsidR="00923D82" w:rsidRPr="001040E7">
        <w:rPr>
          <w:rFonts w:ascii="Times New Roman" w:eastAsia="Times New Roman" w:hAnsi="Times New Roman" w:cs="Times New Roman"/>
          <w:kern w:val="0"/>
          <w:sz w:val="24"/>
          <w:szCs w:val="24"/>
          <w:lang w:eastAsia="et-EE"/>
          <w14:ligatures w14:val="none"/>
        </w:rPr>
        <w:t>6</w:t>
      </w:r>
      <w:r w:rsidR="00424F52">
        <w:rPr>
          <w:rFonts w:ascii="Times New Roman" w:eastAsia="Times New Roman" w:hAnsi="Times New Roman" w:cs="Times New Roman"/>
          <w:kern w:val="0"/>
          <w:sz w:val="24"/>
          <w:szCs w:val="24"/>
          <w:lang w:eastAsia="et-EE"/>
          <w14:ligatures w14:val="none"/>
        </w:rPr>
        <w:t>–10</w:t>
      </w:r>
      <w:r w:rsidR="00DF25BE" w:rsidRPr="001040E7">
        <w:rPr>
          <w:rFonts w:ascii="Times New Roman" w:eastAsia="Times New Roman" w:hAnsi="Times New Roman" w:cs="Times New Roman"/>
          <w:kern w:val="0"/>
          <w:sz w:val="24"/>
          <w:szCs w:val="24"/>
          <w:lang w:eastAsia="et-EE"/>
          <w14:ligatures w14:val="none"/>
        </w:rPr>
        <w:t xml:space="preserve"> järgmises sõnastuses:</w:t>
      </w:r>
    </w:p>
    <w:p w14:paraId="79FABE24" w14:textId="55C66658" w:rsidR="00B774FF" w:rsidRDefault="00DF25BE"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lang w:eastAsia="et-EE"/>
          <w14:ligatures w14:val="none"/>
        </w:rPr>
        <w:t>„</w:t>
      </w:r>
      <w:r w:rsidR="000E4EA7" w:rsidRPr="001040E7">
        <w:rPr>
          <w:rFonts w:ascii="Times New Roman" w:eastAsia="Times New Roman" w:hAnsi="Times New Roman" w:cs="Times New Roman"/>
          <w:kern w:val="0"/>
          <w:sz w:val="24"/>
          <w:szCs w:val="24"/>
          <w:bdr w:val="none" w:sz="0" w:space="0" w:color="auto" w:frame="1"/>
          <w:lang w:eastAsia="et-EE"/>
          <w14:ligatures w14:val="none"/>
        </w:rPr>
        <w:t>(</w:t>
      </w:r>
      <w:r w:rsidR="00923D82" w:rsidRPr="001040E7">
        <w:rPr>
          <w:rFonts w:ascii="Times New Roman" w:eastAsia="Times New Roman" w:hAnsi="Times New Roman" w:cs="Times New Roman"/>
          <w:kern w:val="0"/>
          <w:sz w:val="24"/>
          <w:szCs w:val="24"/>
          <w:bdr w:val="none" w:sz="0" w:space="0" w:color="auto" w:frame="1"/>
          <w:lang w:eastAsia="et-EE"/>
          <w14:ligatures w14:val="none"/>
        </w:rPr>
        <w:t>6</w:t>
      </w:r>
      <w:r w:rsidR="000E4EA7"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B774FF" w:rsidRPr="001040E7">
        <w:rPr>
          <w:rFonts w:ascii="Times New Roman" w:eastAsia="Times New Roman" w:hAnsi="Times New Roman" w:cs="Times New Roman"/>
          <w:kern w:val="0"/>
          <w:sz w:val="24"/>
          <w:szCs w:val="24"/>
          <w:bdr w:val="none" w:sz="0" w:space="0" w:color="auto" w:frame="1"/>
          <w:lang w:eastAsia="et-EE"/>
          <w14:ligatures w14:val="none"/>
        </w:rPr>
        <w:t>Käesoleva seaduse § 69 lõiget 1 kohaldatakse merel kuni 12 meetri pikkus</w:t>
      </w:r>
      <w:r w:rsidR="0041581A" w:rsidRPr="001040E7">
        <w:rPr>
          <w:rFonts w:ascii="Times New Roman" w:eastAsia="Times New Roman" w:hAnsi="Times New Roman" w:cs="Times New Roman"/>
          <w:kern w:val="0"/>
          <w:sz w:val="24"/>
          <w:szCs w:val="24"/>
          <w:bdr w:val="none" w:sz="0" w:space="0" w:color="auto" w:frame="1"/>
          <w:lang w:eastAsia="et-EE"/>
          <w14:ligatures w14:val="none"/>
        </w:rPr>
        <w:t>e</w:t>
      </w:r>
      <w:r w:rsidR="00B774FF" w:rsidRPr="001040E7">
        <w:rPr>
          <w:rFonts w:ascii="Times New Roman" w:eastAsia="Times New Roman" w:hAnsi="Times New Roman" w:cs="Times New Roman"/>
          <w:kern w:val="0"/>
          <w:sz w:val="24"/>
          <w:szCs w:val="24"/>
          <w:bdr w:val="none" w:sz="0" w:space="0" w:color="auto" w:frame="1"/>
          <w:lang w:eastAsia="et-EE"/>
          <w14:ligatures w14:val="none"/>
        </w:rPr>
        <w:t>le</w:t>
      </w:r>
      <w:r w:rsidR="00B774FF" w:rsidRPr="00091731">
        <w:rPr>
          <w:rFonts w:ascii="Times New Roman" w:hAnsi="Times New Roman" w:cs="Times New Roman"/>
          <w:sz w:val="24"/>
          <w:szCs w:val="24"/>
        </w:rPr>
        <w:t xml:space="preserve"> </w:t>
      </w:r>
      <w:r w:rsidR="00B774FF" w:rsidRPr="001040E7">
        <w:rPr>
          <w:rFonts w:ascii="Times New Roman" w:eastAsia="Times New Roman" w:hAnsi="Times New Roman" w:cs="Times New Roman"/>
          <w:kern w:val="0"/>
          <w:sz w:val="24"/>
          <w:szCs w:val="24"/>
          <w:bdr w:val="none" w:sz="0" w:space="0" w:color="auto" w:frame="1"/>
          <w:lang w:eastAsia="et-EE"/>
          <w14:ligatures w14:val="none"/>
        </w:rPr>
        <w:t>kalalaevale alates 2028. aasta 10. jaanuarist.</w:t>
      </w:r>
    </w:p>
    <w:p w14:paraId="2F8DFA02" w14:textId="77777777" w:rsidR="00424F52" w:rsidRPr="001040E7" w:rsidRDefault="00424F52"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62982C41" w14:textId="5DE6D877" w:rsidR="000E4EA7" w:rsidRDefault="000E4EA7"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923D82" w:rsidRPr="001040E7">
        <w:rPr>
          <w:rFonts w:ascii="Times New Roman" w:eastAsia="Times New Roman" w:hAnsi="Times New Roman" w:cs="Times New Roman"/>
          <w:kern w:val="0"/>
          <w:sz w:val="24"/>
          <w:szCs w:val="24"/>
          <w:bdr w:val="none" w:sz="0" w:space="0" w:color="auto" w:frame="1"/>
          <w:lang w:eastAsia="et-EE"/>
          <w14:ligatures w14:val="none"/>
        </w:rPr>
        <w:t>7</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bookmarkStart w:id="85" w:name="_Hlk193379422"/>
      <w:r w:rsidRPr="001040E7">
        <w:rPr>
          <w:rFonts w:ascii="Times New Roman" w:eastAsia="Times New Roman" w:hAnsi="Times New Roman" w:cs="Times New Roman"/>
          <w:kern w:val="0"/>
          <w:sz w:val="24"/>
          <w:szCs w:val="24"/>
          <w:bdr w:val="none" w:sz="0" w:space="0" w:color="auto" w:frame="1"/>
          <w:lang w:eastAsia="et-EE"/>
          <w14:ligatures w14:val="none"/>
        </w:rPr>
        <w:t xml:space="preserve">Käesoleva seaduse § 69 lõiget 1 kohaldatakse merel alla </w:t>
      </w:r>
      <w:bookmarkEnd w:id="85"/>
      <w:r w:rsidRPr="001040E7">
        <w:rPr>
          <w:rFonts w:ascii="Times New Roman" w:eastAsia="Times New Roman" w:hAnsi="Times New Roman" w:cs="Times New Roman"/>
          <w:kern w:val="0"/>
          <w:sz w:val="24"/>
          <w:szCs w:val="24"/>
          <w:bdr w:val="none" w:sz="0" w:space="0" w:color="auto" w:frame="1"/>
          <w:lang w:eastAsia="et-EE"/>
          <w14:ligatures w14:val="none"/>
        </w:rPr>
        <w:t>9 meetri pikkus</w:t>
      </w:r>
      <w:r w:rsidR="0041581A" w:rsidRPr="001040E7">
        <w:rPr>
          <w:rFonts w:ascii="Times New Roman" w:eastAsia="Times New Roman" w:hAnsi="Times New Roman" w:cs="Times New Roman"/>
          <w:kern w:val="0"/>
          <w:sz w:val="24"/>
          <w:szCs w:val="24"/>
          <w:bdr w:val="none" w:sz="0" w:space="0" w:color="auto" w:frame="1"/>
          <w:lang w:eastAsia="et-EE"/>
          <w14:ligatures w14:val="none"/>
        </w:rPr>
        <w:t>e</w:t>
      </w:r>
      <w:r w:rsidRPr="001040E7">
        <w:rPr>
          <w:rFonts w:ascii="Times New Roman" w:eastAsia="Times New Roman" w:hAnsi="Times New Roman" w:cs="Times New Roman"/>
          <w:kern w:val="0"/>
          <w:sz w:val="24"/>
          <w:szCs w:val="24"/>
          <w:bdr w:val="none" w:sz="0" w:space="0" w:color="auto" w:frame="1"/>
          <w:lang w:eastAsia="et-EE"/>
          <w14:ligatures w14:val="none"/>
        </w:rPr>
        <w:t>le kalalaevale nõukogu määruse (EÜ) nr 1224/2009 artikli 9 lõikes 4 sätestatu</w:t>
      </w:r>
      <w:r w:rsidR="00424F52">
        <w:rPr>
          <w:rFonts w:ascii="Times New Roman" w:eastAsia="Times New Roman" w:hAnsi="Times New Roman" w:cs="Times New Roman"/>
          <w:kern w:val="0"/>
          <w:sz w:val="24"/>
          <w:szCs w:val="24"/>
          <w:bdr w:val="none" w:sz="0" w:space="0" w:color="auto" w:frame="1"/>
          <w:lang w:eastAsia="et-EE"/>
          <w14:ligatures w14:val="none"/>
        </w:rPr>
        <w:t xml:space="preserve"> kohaselt</w:t>
      </w:r>
      <w:r w:rsidR="009476E9"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Pr="001040E7">
        <w:rPr>
          <w:rFonts w:ascii="Times New Roman" w:eastAsia="Times New Roman" w:hAnsi="Times New Roman" w:cs="Times New Roman"/>
          <w:kern w:val="0"/>
          <w:sz w:val="24"/>
          <w:szCs w:val="24"/>
          <w:bdr w:val="none" w:sz="0" w:space="0" w:color="auto" w:frame="1"/>
          <w:lang w:eastAsia="et-EE"/>
          <w14:ligatures w14:val="none"/>
        </w:rPr>
        <w:t>alates 2030. aasta 1. jaanuarist.</w:t>
      </w:r>
    </w:p>
    <w:p w14:paraId="49079546" w14:textId="77777777" w:rsidR="00424F52" w:rsidRPr="001040E7" w:rsidRDefault="00424F52"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3BAF2B28" w14:textId="7C0B4842" w:rsidR="00AB4672" w:rsidRDefault="00DF25BE"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923D82" w:rsidRPr="001040E7">
        <w:rPr>
          <w:rFonts w:ascii="Times New Roman" w:eastAsia="Times New Roman" w:hAnsi="Times New Roman" w:cs="Times New Roman"/>
          <w:kern w:val="0"/>
          <w:sz w:val="24"/>
          <w:szCs w:val="24"/>
          <w:bdr w:val="none" w:sz="0" w:space="0" w:color="auto" w:frame="1"/>
          <w:lang w:eastAsia="et-EE"/>
          <w14:ligatures w14:val="none"/>
        </w:rPr>
        <w:t>8</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835D2B" w:rsidRPr="001040E7">
        <w:rPr>
          <w:rFonts w:ascii="Times New Roman" w:eastAsia="Times New Roman" w:hAnsi="Times New Roman" w:cs="Times New Roman"/>
          <w:kern w:val="0"/>
          <w:sz w:val="24"/>
          <w:szCs w:val="24"/>
          <w:bdr w:val="none" w:sz="0" w:space="0" w:color="auto" w:frame="1"/>
          <w:lang w:eastAsia="et-EE"/>
          <w14:ligatures w14:val="none"/>
        </w:rPr>
        <w:t>Käesoleva seaduse § 73 alusel e</w:t>
      </w:r>
      <w:r w:rsidR="00AB4672" w:rsidRPr="001040E7">
        <w:rPr>
          <w:rFonts w:ascii="Times New Roman" w:eastAsia="Times New Roman" w:hAnsi="Times New Roman" w:cs="Times New Roman"/>
          <w:kern w:val="0"/>
          <w:sz w:val="24"/>
          <w:szCs w:val="24"/>
          <w:bdr w:val="none" w:sz="0" w:space="0" w:color="auto" w:frame="1"/>
          <w:lang w:eastAsia="et-EE"/>
          <w14:ligatures w14:val="none"/>
        </w:rPr>
        <w:t xml:space="preserve">nne </w:t>
      </w:r>
      <w:r w:rsidR="00C67BC6" w:rsidRPr="001040E7">
        <w:rPr>
          <w:rFonts w:ascii="Times New Roman" w:eastAsia="Times New Roman" w:hAnsi="Times New Roman" w:cs="Times New Roman"/>
          <w:kern w:val="0"/>
          <w:sz w:val="24"/>
          <w:szCs w:val="24"/>
          <w:bdr w:val="none" w:sz="0" w:space="0" w:color="auto" w:frame="1"/>
          <w:lang w:eastAsia="et-EE"/>
          <w14:ligatures w14:val="none"/>
        </w:rPr>
        <w:t xml:space="preserve">2026. aasta </w:t>
      </w:r>
      <w:r w:rsidR="00A9496E" w:rsidRPr="001040E7">
        <w:rPr>
          <w:rFonts w:ascii="Times New Roman" w:eastAsia="Times New Roman" w:hAnsi="Times New Roman" w:cs="Times New Roman"/>
          <w:kern w:val="0"/>
          <w:sz w:val="24"/>
          <w:szCs w:val="24"/>
          <w:bdr w:val="none" w:sz="0" w:space="0" w:color="auto" w:frame="1"/>
          <w:lang w:eastAsia="et-EE"/>
          <w14:ligatures w14:val="none"/>
        </w:rPr>
        <w:t>10. jaanuari</w:t>
      </w:r>
      <w:r w:rsidR="00C67BC6"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AB4672" w:rsidRPr="001040E7">
        <w:rPr>
          <w:rFonts w:ascii="Times New Roman" w:eastAsia="Times New Roman" w:hAnsi="Times New Roman" w:cs="Times New Roman"/>
          <w:kern w:val="0"/>
          <w:sz w:val="24"/>
          <w:szCs w:val="24"/>
          <w:bdr w:val="none" w:sz="0" w:space="0" w:color="auto" w:frame="1"/>
          <w:lang w:eastAsia="et-EE"/>
          <w14:ligatures w14:val="none"/>
        </w:rPr>
        <w:t xml:space="preserve">algatatud </w:t>
      </w:r>
      <w:r w:rsidR="00424F52" w:rsidRPr="001040E7">
        <w:rPr>
          <w:rFonts w:ascii="Times New Roman" w:eastAsia="Times New Roman" w:hAnsi="Times New Roman" w:cs="Times New Roman"/>
          <w:kern w:val="0"/>
          <w:sz w:val="24"/>
          <w:szCs w:val="24"/>
          <w:bdr w:val="none" w:sz="0" w:space="0" w:color="auto" w:frame="1"/>
          <w:lang w:eastAsia="et-EE"/>
          <w14:ligatures w14:val="none"/>
        </w:rPr>
        <w:t xml:space="preserve">tsiviilkohtumenetlus </w:t>
      </w:r>
      <w:r w:rsidR="00145748" w:rsidRPr="001040E7">
        <w:rPr>
          <w:rFonts w:ascii="Times New Roman" w:eastAsia="Times New Roman" w:hAnsi="Times New Roman" w:cs="Times New Roman"/>
          <w:kern w:val="0"/>
          <w:sz w:val="24"/>
          <w:szCs w:val="24"/>
          <w:bdr w:val="none" w:sz="0" w:space="0" w:color="auto" w:frame="1"/>
          <w:lang w:eastAsia="et-EE"/>
          <w14:ligatures w14:val="none"/>
        </w:rPr>
        <w:t xml:space="preserve">kala- ja veetaimevarule tekitatud kahju hüvitise sissenõudmiseks </w:t>
      </w:r>
      <w:r w:rsidR="00AB4672" w:rsidRPr="001040E7">
        <w:rPr>
          <w:rFonts w:ascii="Times New Roman" w:eastAsia="Times New Roman" w:hAnsi="Times New Roman" w:cs="Times New Roman"/>
          <w:kern w:val="0"/>
          <w:sz w:val="24"/>
          <w:szCs w:val="24"/>
          <w:bdr w:val="none" w:sz="0" w:space="0" w:color="auto" w:frame="1"/>
          <w:lang w:eastAsia="et-EE"/>
          <w14:ligatures w14:val="none"/>
        </w:rPr>
        <w:t>viiakse lõpuni seni kehtinud alustel ja korras.</w:t>
      </w:r>
    </w:p>
    <w:p w14:paraId="09EA7CE3" w14:textId="77777777" w:rsidR="00424F52" w:rsidRPr="001040E7" w:rsidRDefault="00424F52"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4F473132" w14:textId="57E015EB" w:rsidR="00B11D6F" w:rsidRDefault="00DF25BE"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1040E7">
        <w:rPr>
          <w:rFonts w:ascii="Times New Roman" w:eastAsia="Times New Roman" w:hAnsi="Times New Roman" w:cs="Times New Roman"/>
          <w:kern w:val="0"/>
          <w:sz w:val="24"/>
          <w:szCs w:val="24"/>
          <w:bdr w:val="none" w:sz="0" w:space="0" w:color="auto" w:frame="1"/>
          <w:lang w:eastAsia="et-EE"/>
          <w14:ligatures w14:val="none"/>
        </w:rPr>
        <w:t>(</w:t>
      </w:r>
      <w:r w:rsidR="00923D82" w:rsidRPr="001040E7">
        <w:rPr>
          <w:rFonts w:ascii="Times New Roman" w:eastAsia="Times New Roman" w:hAnsi="Times New Roman" w:cs="Times New Roman"/>
          <w:kern w:val="0"/>
          <w:sz w:val="24"/>
          <w:szCs w:val="24"/>
          <w:bdr w:val="none" w:sz="0" w:space="0" w:color="auto" w:frame="1"/>
          <w:lang w:eastAsia="et-EE"/>
          <w14:ligatures w14:val="none"/>
        </w:rPr>
        <w:t>9</w:t>
      </w:r>
      <w:r w:rsidRPr="001040E7">
        <w:rPr>
          <w:rFonts w:ascii="Times New Roman" w:eastAsia="Times New Roman" w:hAnsi="Times New Roman" w:cs="Times New Roman"/>
          <w:kern w:val="0"/>
          <w:sz w:val="24"/>
          <w:szCs w:val="24"/>
          <w:bdr w:val="none" w:sz="0" w:space="0" w:color="auto" w:frame="1"/>
          <w:lang w:eastAsia="et-EE"/>
          <w14:ligatures w14:val="none"/>
        </w:rPr>
        <w:t xml:space="preserve">) </w:t>
      </w:r>
      <w:r w:rsidR="00DD5014" w:rsidRPr="001040E7">
        <w:rPr>
          <w:rFonts w:ascii="Times New Roman" w:eastAsia="Times New Roman" w:hAnsi="Times New Roman" w:cs="Times New Roman"/>
          <w:kern w:val="0"/>
          <w:sz w:val="24"/>
          <w:szCs w:val="24"/>
          <w:bdr w:val="none" w:sz="0" w:space="0" w:color="auto" w:frame="1"/>
          <w:lang w:eastAsia="et-EE"/>
          <w14:ligatures w14:val="none"/>
        </w:rPr>
        <w:t>Käesoleva seaduse § 88</w:t>
      </w:r>
      <w:r w:rsidR="00DD5014" w:rsidRPr="001040E7">
        <w:rPr>
          <w:rFonts w:ascii="Times New Roman" w:eastAsia="Times New Roman" w:hAnsi="Times New Roman" w:cs="Times New Roman"/>
          <w:kern w:val="0"/>
          <w:sz w:val="24"/>
          <w:szCs w:val="24"/>
          <w:bdr w:val="none" w:sz="0" w:space="0" w:color="auto" w:frame="1"/>
          <w:vertAlign w:val="superscript"/>
          <w:lang w:eastAsia="et-EE"/>
          <w14:ligatures w14:val="none"/>
        </w:rPr>
        <w:t>1</w:t>
      </w:r>
      <w:r w:rsidR="00DD5014" w:rsidRPr="001040E7">
        <w:rPr>
          <w:rFonts w:ascii="Times New Roman" w:eastAsia="Times New Roman" w:hAnsi="Times New Roman" w:cs="Times New Roman"/>
          <w:kern w:val="0"/>
          <w:sz w:val="24"/>
          <w:szCs w:val="24"/>
          <w:bdr w:val="none" w:sz="0" w:space="0" w:color="auto" w:frame="1"/>
          <w:lang w:eastAsia="et-EE"/>
          <w14:ligatures w14:val="none"/>
        </w:rPr>
        <w:t xml:space="preserve"> lõikes 2 nimetatud väärteo korduvuse arvestamisel ei võeta arvesse enne </w:t>
      </w:r>
      <w:r w:rsidR="00C67BC6" w:rsidRPr="00F520C7">
        <w:rPr>
          <w:rFonts w:ascii="Times New Roman" w:eastAsia="Times New Roman" w:hAnsi="Times New Roman" w:cs="Times New Roman"/>
          <w:kern w:val="0"/>
          <w:sz w:val="24"/>
          <w:szCs w:val="24"/>
          <w:bdr w:val="none" w:sz="0" w:space="0" w:color="auto" w:frame="1"/>
          <w:lang w:eastAsia="et-EE"/>
          <w14:ligatures w14:val="none"/>
        </w:rPr>
        <w:t xml:space="preserve">2026. aasta 10. jaanuari </w:t>
      </w:r>
      <w:r w:rsidR="00DD5014" w:rsidRPr="00F520C7">
        <w:rPr>
          <w:rFonts w:ascii="Times New Roman" w:eastAsia="Times New Roman" w:hAnsi="Times New Roman" w:cs="Times New Roman"/>
          <w:kern w:val="0"/>
          <w:sz w:val="24"/>
          <w:szCs w:val="24"/>
          <w:bdr w:val="none" w:sz="0" w:space="0" w:color="auto" w:frame="1"/>
          <w:lang w:eastAsia="et-EE"/>
          <w14:ligatures w14:val="none"/>
        </w:rPr>
        <w:t>toime</w:t>
      </w:r>
      <w:r w:rsidR="00424F52">
        <w:rPr>
          <w:rFonts w:ascii="Times New Roman" w:eastAsia="Times New Roman" w:hAnsi="Times New Roman" w:cs="Times New Roman"/>
          <w:kern w:val="0"/>
          <w:sz w:val="24"/>
          <w:szCs w:val="24"/>
          <w:bdr w:val="none" w:sz="0" w:space="0" w:color="auto" w:frame="1"/>
          <w:lang w:eastAsia="et-EE"/>
          <w14:ligatures w14:val="none"/>
        </w:rPr>
        <w:t xml:space="preserve"> </w:t>
      </w:r>
      <w:r w:rsidR="00DD5014" w:rsidRPr="00F520C7">
        <w:rPr>
          <w:rFonts w:ascii="Times New Roman" w:eastAsia="Times New Roman" w:hAnsi="Times New Roman" w:cs="Times New Roman"/>
          <w:kern w:val="0"/>
          <w:sz w:val="24"/>
          <w:szCs w:val="24"/>
          <w:bdr w:val="none" w:sz="0" w:space="0" w:color="auto" w:frame="1"/>
          <w:lang w:eastAsia="et-EE"/>
          <w14:ligatures w14:val="none"/>
        </w:rPr>
        <w:t>pandud väärte</w:t>
      </w:r>
      <w:r w:rsidR="00424F52">
        <w:rPr>
          <w:rFonts w:ascii="Times New Roman" w:eastAsia="Times New Roman" w:hAnsi="Times New Roman" w:cs="Times New Roman"/>
          <w:kern w:val="0"/>
          <w:sz w:val="24"/>
          <w:szCs w:val="24"/>
          <w:bdr w:val="none" w:sz="0" w:space="0" w:color="auto" w:frame="1"/>
          <w:lang w:eastAsia="et-EE"/>
          <w14:ligatures w14:val="none"/>
        </w:rPr>
        <w:t>gusid</w:t>
      </w:r>
      <w:r w:rsidR="00DD5014" w:rsidRPr="00F520C7">
        <w:rPr>
          <w:rFonts w:ascii="Times New Roman" w:eastAsia="Times New Roman" w:hAnsi="Times New Roman" w:cs="Times New Roman"/>
          <w:kern w:val="0"/>
          <w:sz w:val="24"/>
          <w:szCs w:val="24"/>
          <w:bdr w:val="none" w:sz="0" w:space="0" w:color="auto" w:frame="1"/>
          <w:lang w:eastAsia="et-EE"/>
          <w14:ligatures w14:val="none"/>
        </w:rPr>
        <w:t>.</w:t>
      </w:r>
    </w:p>
    <w:p w14:paraId="16517BD0" w14:textId="77777777" w:rsidR="00424F52" w:rsidRPr="00F520C7" w:rsidRDefault="00424F52"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p>
    <w:p w14:paraId="373E5573" w14:textId="5B8E0142" w:rsidR="00DF25BE" w:rsidRDefault="00B11D6F" w:rsidP="001040E7">
      <w:pPr>
        <w:spacing w:after="0" w:line="240" w:lineRule="auto"/>
        <w:jc w:val="both"/>
        <w:rPr>
          <w:rFonts w:ascii="Times New Roman" w:eastAsia="Times New Roman" w:hAnsi="Times New Roman" w:cs="Times New Roman"/>
          <w:kern w:val="0"/>
          <w:sz w:val="24"/>
          <w:szCs w:val="24"/>
          <w:bdr w:val="none" w:sz="0" w:space="0" w:color="auto" w:frame="1"/>
          <w:lang w:eastAsia="et-EE"/>
          <w14:ligatures w14:val="none"/>
        </w:rPr>
      </w:pPr>
      <w:r w:rsidRPr="00F520C7">
        <w:rPr>
          <w:rFonts w:ascii="Times New Roman" w:eastAsia="Times New Roman" w:hAnsi="Times New Roman" w:cs="Times New Roman"/>
          <w:kern w:val="0"/>
          <w:sz w:val="24"/>
          <w:szCs w:val="24"/>
          <w:bdr w:val="none" w:sz="0" w:space="0" w:color="auto" w:frame="1"/>
          <w:lang w:eastAsia="et-EE"/>
          <w14:ligatures w14:val="none"/>
        </w:rPr>
        <w:t xml:space="preserve">(10) Enne </w:t>
      </w:r>
      <w:r w:rsidR="000D2697" w:rsidRPr="00F520C7">
        <w:rPr>
          <w:rFonts w:ascii="Times New Roman" w:eastAsia="Times New Roman" w:hAnsi="Times New Roman" w:cs="Times New Roman"/>
          <w:kern w:val="0"/>
          <w:sz w:val="24"/>
          <w:szCs w:val="24"/>
          <w:bdr w:val="none" w:sz="0" w:space="0" w:color="auto" w:frame="1"/>
          <w:lang w:eastAsia="et-EE"/>
          <w14:ligatures w14:val="none"/>
        </w:rPr>
        <w:t xml:space="preserve">2026. aasta 10. jaanuari </w:t>
      </w:r>
      <w:r w:rsidRPr="00F520C7">
        <w:rPr>
          <w:rFonts w:ascii="Times New Roman" w:eastAsia="Times New Roman" w:hAnsi="Times New Roman" w:cs="Times New Roman"/>
          <w:kern w:val="0"/>
          <w:sz w:val="24"/>
          <w:szCs w:val="24"/>
          <w:bdr w:val="none" w:sz="0" w:space="0" w:color="auto" w:frame="1"/>
          <w:lang w:eastAsia="et-EE"/>
          <w14:ligatures w14:val="none"/>
        </w:rPr>
        <w:t>välja antud kaluri kalapüügil</w:t>
      </w:r>
      <w:r w:rsidR="000D2697" w:rsidRPr="00091731">
        <w:rPr>
          <w:rFonts w:ascii="Times New Roman" w:eastAsia="Times New Roman" w:hAnsi="Times New Roman" w:cs="Times New Roman"/>
          <w:kern w:val="0"/>
          <w:sz w:val="24"/>
          <w:szCs w:val="24"/>
          <w:bdr w:val="none" w:sz="0" w:space="0" w:color="auto" w:frame="1"/>
          <w:lang w:eastAsia="et-EE"/>
          <w14:ligatures w14:val="none"/>
        </w:rPr>
        <w:t xml:space="preserve">uba </w:t>
      </w:r>
      <w:r w:rsidRPr="00F520C7">
        <w:rPr>
          <w:rFonts w:ascii="Times New Roman" w:eastAsia="Times New Roman" w:hAnsi="Times New Roman" w:cs="Times New Roman"/>
          <w:kern w:val="0"/>
          <w:sz w:val="24"/>
          <w:szCs w:val="24"/>
          <w:bdr w:val="none" w:sz="0" w:space="0" w:color="auto" w:frame="1"/>
          <w:lang w:eastAsia="et-EE"/>
          <w14:ligatures w14:val="none"/>
        </w:rPr>
        <w:t>kehti</w:t>
      </w:r>
      <w:r w:rsidR="000D2697" w:rsidRPr="00091731">
        <w:rPr>
          <w:rFonts w:ascii="Times New Roman" w:eastAsia="Times New Roman" w:hAnsi="Times New Roman" w:cs="Times New Roman"/>
          <w:kern w:val="0"/>
          <w:sz w:val="24"/>
          <w:szCs w:val="24"/>
          <w:bdr w:val="none" w:sz="0" w:space="0" w:color="auto" w:frame="1"/>
          <w:lang w:eastAsia="et-EE"/>
          <w14:ligatures w14:val="none"/>
        </w:rPr>
        <w:t>b</w:t>
      </w:r>
      <w:r w:rsidR="000D2697" w:rsidRPr="00F520C7">
        <w:rPr>
          <w:rFonts w:ascii="Times New Roman" w:eastAsia="Times New Roman" w:hAnsi="Times New Roman" w:cs="Times New Roman"/>
          <w:kern w:val="0"/>
          <w:sz w:val="24"/>
          <w:szCs w:val="24"/>
          <w:bdr w:val="none" w:sz="0" w:space="0" w:color="auto" w:frame="1"/>
          <w:lang w:eastAsia="et-EE"/>
          <w14:ligatures w14:val="none"/>
        </w:rPr>
        <w:t xml:space="preserve"> selle</w:t>
      </w:r>
      <w:r w:rsidR="00706729" w:rsidRPr="00F520C7">
        <w:rPr>
          <w:rFonts w:ascii="Times New Roman" w:eastAsia="Times New Roman" w:hAnsi="Times New Roman" w:cs="Times New Roman"/>
          <w:kern w:val="0"/>
          <w:sz w:val="24"/>
          <w:szCs w:val="24"/>
          <w:bdr w:val="none" w:sz="0" w:space="0" w:color="auto" w:frame="1"/>
          <w:lang w:eastAsia="et-EE"/>
          <w14:ligatures w14:val="none"/>
        </w:rPr>
        <w:t>s märgitud</w:t>
      </w:r>
      <w:r w:rsidR="000D2697" w:rsidRPr="00F520C7">
        <w:rPr>
          <w:rFonts w:ascii="Times New Roman" w:eastAsia="Times New Roman" w:hAnsi="Times New Roman" w:cs="Times New Roman"/>
          <w:kern w:val="0"/>
          <w:sz w:val="24"/>
          <w:szCs w:val="24"/>
          <w:bdr w:val="none" w:sz="0" w:space="0" w:color="auto" w:frame="1"/>
          <w:lang w:eastAsia="et-EE"/>
          <w14:ligatures w14:val="none"/>
        </w:rPr>
        <w:t xml:space="preserve"> kehtivusaja lõpuni.</w:t>
      </w:r>
      <w:r w:rsidR="00DA102D" w:rsidRPr="00F520C7">
        <w:rPr>
          <w:rFonts w:ascii="Times New Roman" w:eastAsia="Times New Roman" w:hAnsi="Times New Roman" w:cs="Times New Roman"/>
          <w:kern w:val="0"/>
          <w:sz w:val="24"/>
          <w:szCs w:val="24"/>
          <w:bdr w:val="none" w:sz="0" w:space="0" w:color="auto" w:frame="1"/>
          <w:lang w:eastAsia="et-EE"/>
          <w14:ligatures w14:val="none"/>
        </w:rPr>
        <w:t>“.</w:t>
      </w:r>
    </w:p>
    <w:p w14:paraId="6D3EF15D" w14:textId="30379842" w:rsidR="004162D1" w:rsidRPr="00854F11" w:rsidRDefault="004162D1" w:rsidP="009755D0">
      <w:pPr>
        <w:spacing w:after="0" w:line="240" w:lineRule="auto"/>
        <w:jc w:val="both"/>
        <w:rPr>
          <w:rFonts w:ascii="Times New Roman" w:eastAsia="Times New Roman" w:hAnsi="Times New Roman" w:cs="Times New Roman"/>
          <w:kern w:val="0"/>
          <w:sz w:val="24"/>
          <w:szCs w:val="24"/>
          <w:lang w:eastAsia="et-EE"/>
          <w14:ligatures w14:val="none"/>
        </w:rPr>
      </w:pPr>
    </w:p>
    <w:p w14:paraId="1F5B60C5" w14:textId="10B2C831" w:rsidR="000D3F8B" w:rsidRDefault="000D3F8B" w:rsidP="00DF2A1C">
      <w:pPr>
        <w:spacing w:after="0" w:line="240" w:lineRule="auto"/>
        <w:jc w:val="both"/>
        <w:rPr>
          <w:rFonts w:ascii="Times New Roman" w:hAnsi="Times New Roman" w:cs="Times New Roman"/>
          <w:b/>
          <w:sz w:val="24"/>
          <w:szCs w:val="24"/>
        </w:rPr>
      </w:pPr>
      <w:commentRangeStart w:id="86"/>
      <w:r w:rsidRPr="00EE0697">
        <w:rPr>
          <w:rFonts w:ascii="Times New Roman" w:hAnsi="Times New Roman" w:cs="Times New Roman"/>
          <w:b/>
          <w:sz w:val="24"/>
          <w:szCs w:val="24"/>
        </w:rPr>
        <w:t xml:space="preserve">§ 2. </w:t>
      </w:r>
      <w:r w:rsidRPr="00DF2A1C">
        <w:rPr>
          <w:rFonts w:ascii="Times New Roman" w:eastAsia="Times New Roman" w:hAnsi="Times New Roman" w:cs="Times New Roman"/>
          <w:b/>
          <w:kern w:val="0"/>
          <w:sz w:val="24"/>
          <w:szCs w:val="24"/>
          <w:lang w:eastAsia="et-EE"/>
          <w14:ligatures w14:val="none"/>
        </w:rPr>
        <w:t xml:space="preserve">Karistusregistri seaduse </w:t>
      </w:r>
      <w:r w:rsidRPr="0035700C">
        <w:rPr>
          <w:rFonts w:ascii="Times New Roman" w:hAnsi="Times New Roman" w:cs="Times New Roman"/>
          <w:b/>
          <w:sz w:val="24"/>
          <w:szCs w:val="24"/>
        </w:rPr>
        <w:t>muutmine</w:t>
      </w:r>
      <w:commentRangeEnd w:id="86"/>
      <w:r>
        <w:rPr>
          <w:rStyle w:val="Kommentaariviide"/>
          <w:rFonts w:ascii="Times New Roman" w:hAnsi="Times New Roman" w:cs="Times New Roman"/>
          <w:b/>
          <w:sz w:val="24"/>
          <w:szCs w:val="24"/>
        </w:rPr>
        <w:commentReference w:id="86"/>
      </w:r>
    </w:p>
    <w:p w14:paraId="059D8987" w14:textId="77777777" w:rsidR="0070414C" w:rsidRPr="0035700C" w:rsidRDefault="0070414C" w:rsidP="00DF2A1C">
      <w:pPr>
        <w:spacing w:after="0" w:line="240" w:lineRule="auto"/>
        <w:jc w:val="both"/>
        <w:rPr>
          <w:rFonts w:ascii="Times New Roman" w:hAnsi="Times New Roman" w:cs="Times New Roman"/>
          <w:b/>
          <w:sz w:val="24"/>
          <w:szCs w:val="24"/>
        </w:rPr>
      </w:pPr>
    </w:p>
    <w:p w14:paraId="72F806FA" w14:textId="68CB7E1C" w:rsidR="000D3F8B" w:rsidRPr="0070414C" w:rsidRDefault="000D3F8B" w:rsidP="00DF2A1C">
      <w:pPr>
        <w:spacing w:after="0"/>
        <w:rPr>
          <w:rFonts w:ascii="Times New Roman" w:hAnsi="Times New Roman" w:cs="Times New Roman"/>
          <w:sz w:val="24"/>
          <w:szCs w:val="24"/>
        </w:rPr>
      </w:pPr>
      <w:r w:rsidRPr="00DF2A1C">
        <w:rPr>
          <w:rFonts w:ascii="Times New Roman" w:hAnsi="Times New Roman" w:cs="Times New Roman"/>
          <w:sz w:val="24"/>
          <w:szCs w:val="24"/>
        </w:rPr>
        <w:t xml:space="preserve">Karistusregistri </w:t>
      </w:r>
      <w:bookmarkStart w:id="87" w:name="_Hlk201126007"/>
      <w:r w:rsidRPr="00DF2A1C">
        <w:rPr>
          <w:rFonts w:ascii="Times New Roman" w:hAnsi="Times New Roman" w:cs="Times New Roman"/>
          <w:sz w:val="24"/>
          <w:szCs w:val="24"/>
        </w:rPr>
        <w:t xml:space="preserve">seaduses </w:t>
      </w:r>
      <w:r w:rsidRPr="0070414C">
        <w:rPr>
          <w:rFonts w:ascii="Times New Roman" w:hAnsi="Times New Roman" w:cs="Times New Roman"/>
          <w:sz w:val="24"/>
          <w:szCs w:val="24"/>
        </w:rPr>
        <w:t>tehakse järgmised muudatused</w:t>
      </w:r>
      <w:r w:rsidR="009F00E9" w:rsidRPr="0070414C">
        <w:rPr>
          <w:rFonts w:ascii="Times New Roman" w:hAnsi="Times New Roman" w:cs="Times New Roman"/>
          <w:sz w:val="24"/>
          <w:szCs w:val="24"/>
        </w:rPr>
        <w:t>:</w:t>
      </w:r>
    </w:p>
    <w:p w14:paraId="349C3255" w14:textId="2BBA04DE" w:rsidR="00A9312A" w:rsidRPr="0070414C" w:rsidRDefault="00A9312A" w:rsidP="00DF2A1C">
      <w:pPr>
        <w:spacing w:after="0"/>
        <w:rPr>
          <w:rFonts w:ascii="Times New Roman" w:hAnsi="Times New Roman" w:cs="Times New Roman"/>
          <w:sz w:val="24"/>
          <w:szCs w:val="24"/>
        </w:rPr>
      </w:pPr>
    </w:p>
    <w:p w14:paraId="30B1E9B9" w14:textId="71F18629" w:rsidR="00A9312A" w:rsidRPr="003B18BF" w:rsidRDefault="0035700C" w:rsidP="009755D0">
      <w:pPr>
        <w:spacing w:after="0"/>
        <w:jc w:val="both"/>
        <w:rPr>
          <w:rFonts w:ascii="Times New Roman" w:hAnsi="Times New Roman" w:cs="Times New Roman"/>
          <w:sz w:val="24"/>
          <w:szCs w:val="24"/>
        </w:rPr>
      </w:pPr>
      <w:commentRangeStart w:id="88"/>
      <w:r w:rsidRPr="3DF43594">
        <w:rPr>
          <w:rFonts w:ascii="Times New Roman" w:hAnsi="Times New Roman" w:cs="Times New Roman"/>
          <w:sz w:val="24"/>
          <w:szCs w:val="24"/>
        </w:rPr>
        <w:t xml:space="preserve">1) </w:t>
      </w:r>
      <w:commentRangeEnd w:id="88"/>
      <w:r>
        <w:commentReference w:id="88"/>
      </w:r>
      <w:r w:rsidR="005033FA" w:rsidRPr="3DF43594">
        <w:rPr>
          <w:rFonts w:ascii="Times New Roman" w:hAnsi="Times New Roman" w:cs="Times New Roman"/>
          <w:sz w:val="24"/>
          <w:szCs w:val="24"/>
        </w:rPr>
        <w:t>p</w:t>
      </w:r>
      <w:r w:rsidR="00A9312A" w:rsidRPr="3DF43594">
        <w:rPr>
          <w:rFonts w:ascii="Times New Roman" w:hAnsi="Times New Roman" w:cs="Times New Roman"/>
          <w:sz w:val="24"/>
          <w:szCs w:val="24"/>
        </w:rPr>
        <w:t>aragrahvi 5 lõiget 2 täiendatakse punktiga 9 järgmises sõnastuses:</w:t>
      </w:r>
    </w:p>
    <w:p w14:paraId="231E967D" w14:textId="6AF20519" w:rsidR="00A9312A" w:rsidRPr="00041A4A" w:rsidRDefault="00A9312A" w:rsidP="003B18BF">
      <w:pPr>
        <w:spacing w:after="0"/>
        <w:jc w:val="both"/>
        <w:rPr>
          <w:rFonts w:ascii="Times New Roman" w:hAnsi="Times New Roman" w:cs="Times New Roman"/>
          <w:sz w:val="24"/>
          <w:szCs w:val="24"/>
        </w:rPr>
      </w:pPr>
      <w:r w:rsidRPr="00041A4A">
        <w:rPr>
          <w:rFonts w:ascii="Times New Roman" w:hAnsi="Times New Roman" w:cs="Times New Roman"/>
          <w:sz w:val="24"/>
          <w:szCs w:val="24"/>
        </w:rPr>
        <w:t xml:space="preserve">„9) käesoleva seaduse § 20 lõike 1 punktis </w:t>
      </w:r>
      <w:r w:rsidR="005373CE" w:rsidRPr="00041A4A">
        <w:rPr>
          <w:rFonts w:ascii="Times New Roman" w:hAnsi="Times New Roman" w:cs="Times New Roman"/>
          <w:sz w:val="24"/>
          <w:szCs w:val="24"/>
        </w:rPr>
        <w:t>20</w:t>
      </w:r>
      <w:r w:rsidRPr="00041A4A">
        <w:rPr>
          <w:rFonts w:ascii="Times New Roman" w:hAnsi="Times New Roman" w:cs="Times New Roman"/>
          <w:sz w:val="24"/>
          <w:szCs w:val="24"/>
        </w:rPr>
        <w:t xml:space="preserve"> nimetatud väärteo</w:t>
      </w:r>
      <w:r w:rsidR="00783380" w:rsidRPr="00041A4A">
        <w:rPr>
          <w:rFonts w:ascii="Times New Roman" w:hAnsi="Times New Roman" w:cs="Times New Roman"/>
          <w:sz w:val="24"/>
          <w:szCs w:val="24"/>
        </w:rPr>
        <w:t xml:space="preserve"> korduvuse arvestamisel</w:t>
      </w:r>
      <w:r w:rsidRPr="00041A4A">
        <w:rPr>
          <w:rFonts w:ascii="Times New Roman" w:hAnsi="Times New Roman" w:cs="Times New Roman"/>
          <w:sz w:val="24"/>
          <w:szCs w:val="24"/>
        </w:rPr>
        <w:t>.“;</w:t>
      </w:r>
    </w:p>
    <w:p w14:paraId="3C2D57F2" w14:textId="77777777" w:rsidR="008A362A" w:rsidRPr="00041A4A" w:rsidRDefault="008A362A" w:rsidP="009755D0">
      <w:pPr>
        <w:spacing w:after="0"/>
        <w:jc w:val="both"/>
        <w:rPr>
          <w:rFonts w:ascii="Times New Roman" w:hAnsi="Times New Roman" w:cs="Times New Roman"/>
          <w:sz w:val="24"/>
          <w:szCs w:val="24"/>
        </w:rPr>
      </w:pPr>
    </w:p>
    <w:bookmarkEnd w:id="87"/>
    <w:p w14:paraId="135A5C3F" w14:textId="67FDFF69" w:rsidR="000D3F8B" w:rsidRPr="00041A4A" w:rsidRDefault="0035700C" w:rsidP="009755D0">
      <w:pPr>
        <w:spacing w:after="0"/>
        <w:jc w:val="both"/>
        <w:rPr>
          <w:rFonts w:ascii="Times New Roman" w:hAnsi="Times New Roman" w:cs="Times New Roman"/>
          <w:sz w:val="24"/>
          <w:szCs w:val="24"/>
        </w:rPr>
      </w:pPr>
      <w:r w:rsidRPr="00041A4A">
        <w:rPr>
          <w:rFonts w:ascii="Times New Roman" w:hAnsi="Times New Roman" w:cs="Times New Roman"/>
          <w:sz w:val="24"/>
          <w:szCs w:val="24"/>
        </w:rPr>
        <w:t xml:space="preserve">2) </w:t>
      </w:r>
      <w:r w:rsidR="005033FA" w:rsidRPr="00041A4A">
        <w:rPr>
          <w:rFonts w:ascii="Times New Roman" w:hAnsi="Times New Roman" w:cs="Times New Roman"/>
          <w:sz w:val="24"/>
          <w:szCs w:val="24"/>
        </w:rPr>
        <w:t>p</w:t>
      </w:r>
      <w:r w:rsidR="000D3F8B" w:rsidRPr="00041A4A">
        <w:rPr>
          <w:rFonts w:ascii="Times New Roman" w:hAnsi="Times New Roman" w:cs="Times New Roman"/>
          <w:sz w:val="24"/>
          <w:szCs w:val="24"/>
        </w:rPr>
        <w:t>aragrahv</w:t>
      </w:r>
      <w:r w:rsidR="00A9312A" w:rsidRPr="00041A4A">
        <w:rPr>
          <w:rFonts w:ascii="Times New Roman" w:hAnsi="Times New Roman" w:cs="Times New Roman"/>
          <w:sz w:val="24"/>
          <w:szCs w:val="24"/>
        </w:rPr>
        <w:t>i</w:t>
      </w:r>
      <w:r w:rsidR="000D3F8B" w:rsidRPr="00041A4A">
        <w:rPr>
          <w:rFonts w:ascii="Times New Roman" w:hAnsi="Times New Roman" w:cs="Times New Roman"/>
          <w:sz w:val="24"/>
          <w:szCs w:val="24"/>
        </w:rPr>
        <w:t xml:space="preserve"> 20 lõi</w:t>
      </w:r>
      <w:r w:rsidR="00A9312A" w:rsidRPr="00041A4A">
        <w:rPr>
          <w:rFonts w:ascii="Times New Roman" w:hAnsi="Times New Roman" w:cs="Times New Roman"/>
          <w:sz w:val="24"/>
          <w:szCs w:val="24"/>
        </w:rPr>
        <w:t>get</w:t>
      </w:r>
      <w:r w:rsidR="000D3F8B" w:rsidRPr="00041A4A">
        <w:rPr>
          <w:rFonts w:ascii="Times New Roman" w:hAnsi="Times New Roman" w:cs="Times New Roman"/>
          <w:sz w:val="24"/>
          <w:szCs w:val="24"/>
        </w:rPr>
        <w:t xml:space="preserve"> 1 </w:t>
      </w:r>
      <w:r w:rsidR="00A9312A" w:rsidRPr="00041A4A">
        <w:rPr>
          <w:rFonts w:ascii="Times New Roman" w:hAnsi="Times New Roman" w:cs="Times New Roman"/>
          <w:sz w:val="24"/>
          <w:szCs w:val="24"/>
        </w:rPr>
        <w:t xml:space="preserve">täiendatakse </w:t>
      </w:r>
      <w:r w:rsidR="00673C60" w:rsidRPr="00041A4A">
        <w:rPr>
          <w:rFonts w:ascii="Times New Roman" w:hAnsi="Times New Roman" w:cs="Times New Roman"/>
          <w:sz w:val="24"/>
          <w:szCs w:val="24"/>
        </w:rPr>
        <w:t>punk</w:t>
      </w:r>
      <w:r w:rsidR="00EB29C6">
        <w:rPr>
          <w:rFonts w:ascii="Times New Roman" w:hAnsi="Times New Roman" w:cs="Times New Roman"/>
          <w:sz w:val="24"/>
          <w:szCs w:val="24"/>
        </w:rPr>
        <w:t>t</w:t>
      </w:r>
      <w:r w:rsidR="00A9312A" w:rsidRPr="00041A4A">
        <w:rPr>
          <w:rFonts w:ascii="Times New Roman" w:hAnsi="Times New Roman" w:cs="Times New Roman"/>
          <w:sz w:val="24"/>
          <w:szCs w:val="24"/>
        </w:rPr>
        <w:t>iga</w:t>
      </w:r>
      <w:r w:rsidR="00673C60" w:rsidRPr="00041A4A">
        <w:rPr>
          <w:rFonts w:ascii="Times New Roman" w:hAnsi="Times New Roman" w:cs="Times New Roman"/>
          <w:sz w:val="24"/>
          <w:szCs w:val="24"/>
        </w:rPr>
        <w:t xml:space="preserve"> </w:t>
      </w:r>
      <w:r w:rsidR="005373CE" w:rsidRPr="00041A4A">
        <w:rPr>
          <w:rFonts w:ascii="Times New Roman" w:hAnsi="Times New Roman" w:cs="Times New Roman"/>
          <w:sz w:val="24"/>
          <w:szCs w:val="24"/>
        </w:rPr>
        <w:t>20</w:t>
      </w:r>
      <w:r w:rsidR="00673C60" w:rsidRPr="00041A4A">
        <w:rPr>
          <w:rFonts w:ascii="Times New Roman" w:hAnsi="Times New Roman" w:cs="Times New Roman"/>
          <w:sz w:val="24"/>
          <w:szCs w:val="24"/>
        </w:rPr>
        <w:t xml:space="preserve"> järgmises sõnastuses:</w:t>
      </w:r>
    </w:p>
    <w:p w14:paraId="5C597D4C" w14:textId="38527290" w:rsidR="00E75B51" w:rsidRPr="00041A4A" w:rsidRDefault="00673C60" w:rsidP="009755D0">
      <w:pPr>
        <w:spacing w:after="0"/>
        <w:jc w:val="both"/>
        <w:rPr>
          <w:rFonts w:ascii="Times New Roman" w:hAnsi="Times New Roman" w:cs="Times New Roman"/>
          <w:sz w:val="24"/>
          <w:szCs w:val="24"/>
        </w:rPr>
      </w:pPr>
      <w:r w:rsidRPr="00041A4A">
        <w:rPr>
          <w:rFonts w:ascii="Times New Roman" w:hAnsi="Times New Roman" w:cs="Times New Roman"/>
          <w:sz w:val="24"/>
          <w:szCs w:val="24"/>
        </w:rPr>
        <w:t>„</w:t>
      </w:r>
      <w:r w:rsidR="000C592F" w:rsidRPr="00041A4A">
        <w:rPr>
          <w:rFonts w:ascii="Times New Roman" w:hAnsi="Times New Roman" w:cs="Times New Roman"/>
          <w:sz w:val="24"/>
          <w:szCs w:val="24"/>
        </w:rPr>
        <w:t>20</w:t>
      </w:r>
      <w:r w:rsidRPr="00041A4A">
        <w:rPr>
          <w:rFonts w:ascii="Times New Roman" w:hAnsi="Times New Roman" w:cs="Times New Roman"/>
          <w:sz w:val="24"/>
          <w:szCs w:val="24"/>
        </w:rPr>
        <w:t xml:space="preserve">) </w:t>
      </w:r>
      <w:r w:rsidR="00B331CC" w:rsidRPr="00041A4A">
        <w:rPr>
          <w:rFonts w:ascii="Times New Roman" w:hAnsi="Times New Roman" w:cs="Times New Roman"/>
          <w:sz w:val="24"/>
          <w:szCs w:val="24"/>
        </w:rPr>
        <w:t>Keskkonnaametil kalapüügiseaduse § 88</w:t>
      </w:r>
      <w:r w:rsidR="00B331CC" w:rsidRPr="00041A4A">
        <w:rPr>
          <w:rFonts w:ascii="Times New Roman" w:hAnsi="Times New Roman" w:cs="Times New Roman"/>
          <w:sz w:val="24"/>
          <w:szCs w:val="24"/>
          <w:vertAlign w:val="superscript"/>
        </w:rPr>
        <w:t>1</w:t>
      </w:r>
      <w:r w:rsidR="00B331CC" w:rsidRPr="00041A4A">
        <w:rPr>
          <w:rFonts w:ascii="Times New Roman" w:hAnsi="Times New Roman" w:cs="Times New Roman"/>
          <w:sz w:val="24"/>
          <w:szCs w:val="24"/>
        </w:rPr>
        <w:t xml:space="preserve"> sätestatud</w:t>
      </w:r>
      <w:r w:rsidR="003E152B" w:rsidRPr="00041A4A">
        <w:rPr>
          <w:rFonts w:ascii="Times New Roman" w:hAnsi="Times New Roman" w:cs="Times New Roman"/>
          <w:sz w:val="24"/>
          <w:szCs w:val="24"/>
        </w:rPr>
        <w:t xml:space="preserve"> väärteo</w:t>
      </w:r>
      <w:r w:rsidR="00B331CC" w:rsidRPr="00041A4A">
        <w:rPr>
          <w:rFonts w:ascii="Times New Roman" w:hAnsi="Times New Roman" w:cs="Times New Roman"/>
          <w:sz w:val="24"/>
          <w:szCs w:val="24"/>
        </w:rPr>
        <w:t xml:space="preserve"> </w:t>
      </w:r>
      <w:r w:rsidR="005373CE" w:rsidRPr="00041A4A">
        <w:rPr>
          <w:rFonts w:ascii="Times New Roman" w:hAnsi="Times New Roman" w:cs="Times New Roman"/>
          <w:sz w:val="24"/>
          <w:szCs w:val="24"/>
        </w:rPr>
        <w:t xml:space="preserve">tunnuste </w:t>
      </w:r>
      <w:r w:rsidR="00B331CC" w:rsidRPr="00041A4A">
        <w:rPr>
          <w:rFonts w:ascii="Times New Roman" w:hAnsi="Times New Roman" w:cs="Times New Roman"/>
          <w:sz w:val="24"/>
          <w:szCs w:val="24"/>
        </w:rPr>
        <w:t>ilmnemisel väärteomenetluse läbiviimise eesmärgil</w:t>
      </w:r>
      <w:r w:rsidRPr="00041A4A">
        <w:rPr>
          <w:rFonts w:ascii="Times New Roman" w:hAnsi="Times New Roman" w:cs="Times New Roman"/>
          <w:sz w:val="24"/>
          <w:szCs w:val="24"/>
        </w:rPr>
        <w:t>.“</w:t>
      </w:r>
      <w:r w:rsidR="001040E7" w:rsidRPr="00041A4A">
        <w:rPr>
          <w:rFonts w:ascii="Times New Roman" w:hAnsi="Times New Roman" w:cs="Times New Roman"/>
          <w:sz w:val="24"/>
          <w:szCs w:val="24"/>
        </w:rPr>
        <w:t>;</w:t>
      </w:r>
    </w:p>
    <w:p w14:paraId="305E5B88" w14:textId="77777777" w:rsidR="001040E7" w:rsidRPr="00041A4A" w:rsidRDefault="001040E7" w:rsidP="009755D0">
      <w:pPr>
        <w:spacing w:after="0"/>
        <w:jc w:val="both"/>
        <w:rPr>
          <w:rFonts w:ascii="Times New Roman" w:hAnsi="Times New Roman" w:cs="Times New Roman"/>
          <w:sz w:val="24"/>
          <w:szCs w:val="24"/>
        </w:rPr>
      </w:pPr>
    </w:p>
    <w:p w14:paraId="42E1B86A" w14:textId="35C01982" w:rsidR="001040E7" w:rsidRPr="00041A4A" w:rsidRDefault="001040E7" w:rsidP="009755D0">
      <w:pPr>
        <w:spacing w:after="0"/>
        <w:jc w:val="both"/>
        <w:rPr>
          <w:rFonts w:ascii="Times New Roman" w:hAnsi="Times New Roman" w:cs="Times New Roman"/>
          <w:sz w:val="24"/>
          <w:szCs w:val="24"/>
        </w:rPr>
      </w:pPr>
      <w:r w:rsidRPr="00041A4A">
        <w:rPr>
          <w:rFonts w:ascii="Times New Roman" w:hAnsi="Times New Roman" w:cs="Times New Roman"/>
          <w:sz w:val="24"/>
          <w:szCs w:val="24"/>
        </w:rPr>
        <w:t>3) paragrahvi 23 lõi</w:t>
      </w:r>
      <w:r w:rsidR="00041A4A" w:rsidRPr="00041A4A">
        <w:rPr>
          <w:rFonts w:ascii="Times New Roman" w:hAnsi="Times New Roman" w:cs="Times New Roman"/>
          <w:sz w:val="24"/>
          <w:szCs w:val="24"/>
        </w:rPr>
        <w:t>getes</w:t>
      </w:r>
      <w:r w:rsidRPr="00041A4A">
        <w:rPr>
          <w:rFonts w:ascii="Times New Roman" w:hAnsi="Times New Roman" w:cs="Times New Roman"/>
          <w:sz w:val="24"/>
          <w:szCs w:val="24"/>
        </w:rPr>
        <w:t xml:space="preserve"> 2</w:t>
      </w:r>
      <w:r w:rsidRPr="00091731">
        <w:rPr>
          <w:rFonts w:ascii="Times New Roman" w:hAnsi="Times New Roman" w:cs="Times New Roman"/>
          <w:sz w:val="24"/>
          <w:szCs w:val="24"/>
        </w:rPr>
        <w:t xml:space="preserve"> </w:t>
      </w:r>
      <w:r w:rsidR="00041A4A" w:rsidRPr="00091731">
        <w:rPr>
          <w:rFonts w:ascii="Times New Roman" w:hAnsi="Times New Roman" w:cs="Times New Roman"/>
          <w:sz w:val="24"/>
          <w:szCs w:val="24"/>
        </w:rPr>
        <w:t xml:space="preserve">ja 6 </w:t>
      </w:r>
      <w:r w:rsidR="00563E69" w:rsidRPr="00041A4A">
        <w:rPr>
          <w:rFonts w:ascii="Times New Roman" w:hAnsi="Times New Roman" w:cs="Times New Roman"/>
          <w:sz w:val="24"/>
          <w:szCs w:val="24"/>
        </w:rPr>
        <w:t>asendatakse tekstiosa „3</w:t>
      </w:r>
      <w:r w:rsidR="00CC6DF7">
        <w:rPr>
          <w:rFonts w:ascii="Times New Roman" w:hAnsi="Times New Roman" w:cs="Times New Roman"/>
          <w:sz w:val="24"/>
          <w:szCs w:val="24"/>
        </w:rPr>
        <w:t>–</w:t>
      </w:r>
      <w:r w:rsidR="00563E69" w:rsidRPr="00041A4A">
        <w:rPr>
          <w:rFonts w:ascii="Times New Roman" w:hAnsi="Times New Roman" w:cs="Times New Roman"/>
          <w:sz w:val="24"/>
          <w:szCs w:val="24"/>
        </w:rPr>
        <w:t>11 ja 13“</w:t>
      </w:r>
      <w:r w:rsidRPr="00041A4A">
        <w:rPr>
          <w:rFonts w:ascii="Times New Roman" w:hAnsi="Times New Roman" w:cs="Times New Roman"/>
          <w:sz w:val="24"/>
          <w:szCs w:val="24"/>
        </w:rPr>
        <w:t xml:space="preserve"> </w:t>
      </w:r>
      <w:r w:rsidR="00563E69" w:rsidRPr="00041A4A">
        <w:rPr>
          <w:rFonts w:ascii="Times New Roman" w:hAnsi="Times New Roman" w:cs="Times New Roman"/>
          <w:sz w:val="24"/>
          <w:szCs w:val="24"/>
        </w:rPr>
        <w:t>tekstiosaga „3</w:t>
      </w:r>
      <w:r w:rsidR="00CC6DF7">
        <w:rPr>
          <w:rFonts w:ascii="Times New Roman" w:hAnsi="Times New Roman" w:cs="Times New Roman"/>
          <w:sz w:val="24"/>
          <w:szCs w:val="24"/>
        </w:rPr>
        <w:t>–</w:t>
      </w:r>
      <w:r w:rsidR="00563E69" w:rsidRPr="00041A4A">
        <w:rPr>
          <w:rFonts w:ascii="Times New Roman" w:hAnsi="Times New Roman" w:cs="Times New Roman"/>
          <w:sz w:val="24"/>
          <w:szCs w:val="24"/>
        </w:rPr>
        <w:t>11, 13</w:t>
      </w:r>
      <w:r w:rsidR="005F0208" w:rsidRPr="00041A4A">
        <w:rPr>
          <w:rFonts w:ascii="Times New Roman" w:hAnsi="Times New Roman" w:cs="Times New Roman"/>
          <w:sz w:val="24"/>
          <w:szCs w:val="24"/>
        </w:rPr>
        <w:t xml:space="preserve"> ja 20</w:t>
      </w:r>
      <w:r w:rsidR="00563E69" w:rsidRPr="00041A4A">
        <w:rPr>
          <w:rFonts w:ascii="Times New Roman" w:hAnsi="Times New Roman" w:cs="Times New Roman"/>
          <w:sz w:val="24"/>
          <w:szCs w:val="24"/>
        </w:rPr>
        <w:t>“</w:t>
      </w:r>
      <w:r w:rsidR="00041A4A">
        <w:rPr>
          <w:rFonts w:ascii="Times New Roman" w:hAnsi="Times New Roman" w:cs="Times New Roman"/>
          <w:sz w:val="24"/>
          <w:szCs w:val="24"/>
        </w:rPr>
        <w:t>.</w:t>
      </w:r>
    </w:p>
    <w:p w14:paraId="2EBD96EE" w14:textId="77777777" w:rsidR="00E75B51" w:rsidRDefault="00E75B51">
      <w:pPr>
        <w:spacing w:after="0" w:line="240" w:lineRule="auto"/>
        <w:jc w:val="both"/>
        <w:rPr>
          <w:rFonts w:ascii="Times New Roman" w:hAnsi="Times New Roman" w:cs="Times New Roman"/>
          <w:color w:val="202020"/>
          <w:sz w:val="24"/>
          <w:szCs w:val="24"/>
          <w:shd w:val="clear" w:color="auto" w:fill="FFFFFF"/>
        </w:rPr>
      </w:pPr>
    </w:p>
    <w:p w14:paraId="724F20E3" w14:textId="77777777" w:rsidR="00F77ECD" w:rsidRPr="00F77ECD" w:rsidRDefault="00F77ECD" w:rsidP="00F77ECD">
      <w:pPr>
        <w:spacing w:after="0" w:line="240" w:lineRule="auto"/>
        <w:jc w:val="both"/>
        <w:rPr>
          <w:rFonts w:ascii="Times New Roman" w:hAnsi="Times New Roman" w:cs="Times New Roman"/>
          <w:b/>
          <w:bCs/>
          <w:color w:val="202020"/>
          <w:sz w:val="24"/>
          <w:szCs w:val="24"/>
          <w:shd w:val="clear" w:color="auto" w:fill="FFFFFF"/>
        </w:rPr>
      </w:pPr>
      <w:r w:rsidRPr="00F77ECD">
        <w:rPr>
          <w:rFonts w:ascii="Times New Roman" w:hAnsi="Times New Roman" w:cs="Times New Roman"/>
          <w:b/>
          <w:bCs/>
          <w:color w:val="202020"/>
          <w:sz w:val="24"/>
          <w:szCs w:val="24"/>
          <w:shd w:val="clear" w:color="auto" w:fill="FFFFFF"/>
        </w:rPr>
        <w:t>§ 3. Kalandusturu korraldamise seaduse muutmine</w:t>
      </w:r>
    </w:p>
    <w:p w14:paraId="60ADA1BF" w14:textId="77777777" w:rsidR="00F77ECD"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p>
    <w:p w14:paraId="0022F661" w14:textId="77777777" w:rsidR="00F77ECD"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r w:rsidRPr="00F77ECD">
        <w:rPr>
          <w:rFonts w:ascii="Times New Roman" w:hAnsi="Times New Roman" w:cs="Times New Roman"/>
          <w:color w:val="202020"/>
          <w:sz w:val="24"/>
          <w:szCs w:val="24"/>
          <w:shd w:val="clear" w:color="auto" w:fill="FFFFFF"/>
        </w:rPr>
        <w:t>Kalandusturu korraldamise seaduses tehakse järgmised muudatused:</w:t>
      </w:r>
    </w:p>
    <w:p w14:paraId="5852A07B" w14:textId="77777777" w:rsidR="00F77ECD"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p>
    <w:p w14:paraId="74E38631" w14:textId="77777777" w:rsidR="00F77ECD"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commentRangeStart w:id="89"/>
      <w:r w:rsidRPr="00F77ECD">
        <w:rPr>
          <w:rFonts w:ascii="Times New Roman" w:hAnsi="Times New Roman" w:cs="Times New Roman"/>
          <w:color w:val="202020"/>
          <w:sz w:val="24"/>
          <w:szCs w:val="24"/>
          <w:shd w:val="clear" w:color="auto" w:fill="FFFFFF"/>
        </w:rPr>
        <w:t xml:space="preserve">1) </w:t>
      </w:r>
      <w:commentRangeEnd w:id="89"/>
      <w:r>
        <w:commentReference w:id="89"/>
      </w:r>
      <w:r w:rsidRPr="00F77ECD">
        <w:rPr>
          <w:rFonts w:ascii="Times New Roman" w:hAnsi="Times New Roman" w:cs="Times New Roman"/>
          <w:color w:val="202020"/>
          <w:sz w:val="24"/>
          <w:szCs w:val="24"/>
          <w:shd w:val="clear" w:color="auto" w:fill="FFFFFF"/>
        </w:rPr>
        <w:t>paragrahvi 2 lõiget 1 täiendatakse punktiga 3</w:t>
      </w:r>
      <w:r w:rsidRPr="00F77ECD">
        <w:rPr>
          <w:rFonts w:ascii="Times New Roman" w:hAnsi="Times New Roman" w:cs="Times New Roman"/>
          <w:color w:val="202020"/>
          <w:sz w:val="24"/>
          <w:szCs w:val="24"/>
          <w:shd w:val="clear" w:color="auto" w:fill="FFFFFF"/>
          <w:vertAlign w:val="superscript"/>
        </w:rPr>
        <w:t xml:space="preserve">1 </w:t>
      </w:r>
      <w:r w:rsidRPr="00F77ECD">
        <w:rPr>
          <w:rFonts w:ascii="Times New Roman" w:hAnsi="Times New Roman" w:cs="Times New Roman"/>
          <w:color w:val="202020"/>
          <w:sz w:val="24"/>
          <w:szCs w:val="24"/>
          <w:shd w:val="clear" w:color="auto" w:fill="FFFFFF"/>
        </w:rPr>
        <w:t xml:space="preserve">järgmises sõnastuses: </w:t>
      </w:r>
    </w:p>
    <w:p w14:paraId="57A00986" w14:textId="11338304" w:rsidR="00F77ECD"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r w:rsidRPr="00F77ECD">
        <w:rPr>
          <w:rFonts w:ascii="Times New Roman" w:hAnsi="Times New Roman" w:cs="Times New Roman"/>
          <w:color w:val="202020"/>
          <w:sz w:val="24"/>
          <w:szCs w:val="24"/>
          <w:shd w:val="clear" w:color="auto" w:fill="FFFFFF"/>
        </w:rPr>
        <w:t>„3</w:t>
      </w:r>
      <w:r w:rsidRPr="00F77ECD">
        <w:rPr>
          <w:rFonts w:ascii="Times New Roman" w:hAnsi="Times New Roman" w:cs="Times New Roman"/>
          <w:color w:val="202020"/>
          <w:sz w:val="24"/>
          <w:szCs w:val="24"/>
          <w:shd w:val="clear" w:color="auto" w:fill="FFFFFF"/>
          <w:vertAlign w:val="superscript"/>
        </w:rPr>
        <w:t>1</w:t>
      </w:r>
      <w:r w:rsidRPr="00F77ECD">
        <w:rPr>
          <w:rFonts w:ascii="Times New Roman" w:hAnsi="Times New Roman" w:cs="Times New Roman"/>
          <w:color w:val="202020"/>
          <w:sz w:val="24"/>
          <w:szCs w:val="24"/>
          <w:shd w:val="clear" w:color="auto" w:fill="FFFFFF"/>
        </w:rPr>
        <w:t>) nõukogu määruses (EÜ) nr 1224/2009, millega luuakse ühenduse kontrollisüsteem ühise kalanduspoliitika eeskirjade järgimise tagamiseks, muudetakse määrusi (EÜ) nr 847/96, (EÜ) nr 2371/2002, (EÜ) nr 811/2004, (EÜ) nr 768/2005, (EÜ) nr 2115/2005, (EÜ) nr 2166/2005, (EÜ) nr 388/2006, (EÜ) nr 509/2007, (EÜ) nr 676/2007, (EÜ) nr 1098/2007, (EÜ) nr 1300/2008, (EÜ) nr 1342/2008 ning tunnistatakse kehtetuks määrused (EMÜ) nr 2847/93, (EÜ) nr 1627/94 ja (EÜ) nr 1966/2006 (ELT L 343, 22.12.2009, lk 1–50), sätestatud kalapüügi-</w:t>
      </w:r>
      <w:r w:rsidR="00EA0240">
        <w:rPr>
          <w:rFonts w:ascii="Times New Roman" w:hAnsi="Times New Roman" w:cs="Times New Roman"/>
          <w:color w:val="202020"/>
          <w:sz w:val="24"/>
          <w:szCs w:val="24"/>
          <w:shd w:val="clear" w:color="auto" w:fill="FFFFFF"/>
        </w:rPr>
        <w:t> </w:t>
      </w:r>
      <w:r w:rsidR="00A46E5B">
        <w:rPr>
          <w:rFonts w:ascii="Times New Roman" w:hAnsi="Times New Roman" w:cs="Times New Roman"/>
          <w:color w:val="202020"/>
          <w:sz w:val="24"/>
          <w:szCs w:val="24"/>
          <w:shd w:val="clear" w:color="auto" w:fill="FFFFFF"/>
        </w:rPr>
        <w:t>ja</w:t>
      </w:r>
      <w:r w:rsidRPr="00F77ECD">
        <w:rPr>
          <w:rFonts w:ascii="Times New Roman" w:hAnsi="Times New Roman" w:cs="Times New Roman"/>
          <w:color w:val="202020"/>
          <w:sz w:val="24"/>
          <w:szCs w:val="24"/>
          <w:shd w:val="clear" w:color="auto" w:fill="FFFFFF"/>
        </w:rPr>
        <w:t xml:space="preserve"> vesiviljelustoo</w:t>
      </w:r>
      <w:r w:rsidR="00A46E5B">
        <w:rPr>
          <w:rFonts w:ascii="Times New Roman" w:hAnsi="Times New Roman" w:cs="Times New Roman"/>
          <w:color w:val="202020"/>
          <w:sz w:val="24"/>
          <w:szCs w:val="24"/>
          <w:shd w:val="clear" w:color="auto" w:fill="FFFFFF"/>
        </w:rPr>
        <w:t>de</w:t>
      </w:r>
      <w:r w:rsidRPr="00F77ECD">
        <w:rPr>
          <w:rFonts w:ascii="Times New Roman" w:hAnsi="Times New Roman" w:cs="Times New Roman"/>
          <w:color w:val="202020"/>
          <w:sz w:val="24"/>
          <w:szCs w:val="24"/>
          <w:shd w:val="clear" w:color="auto" w:fill="FFFFFF"/>
        </w:rPr>
        <w:t xml:space="preserve">te partii </w:t>
      </w:r>
      <w:r w:rsidR="00EA0240">
        <w:rPr>
          <w:rFonts w:ascii="Times New Roman" w:hAnsi="Times New Roman" w:cs="Times New Roman"/>
          <w:color w:val="202020"/>
          <w:sz w:val="24"/>
          <w:szCs w:val="24"/>
          <w:shd w:val="clear" w:color="auto" w:fill="FFFFFF"/>
        </w:rPr>
        <w:t>j</w:t>
      </w:r>
      <w:r w:rsidR="00EA0240" w:rsidRPr="00EA0240">
        <w:rPr>
          <w:rFonts w:ascii="Times New Roman" w:hAnsi="Times New Roman" w:cs="Times New Roman"/>
          <w:color w:val="202020"/>
          <w:sz w:val="24"/>
          <w:szCs w:val="24"/>
          <w:shd w:val="clear" w:color="auto" w:fill="FFFFFF"/>
        </w:rPr>
        <w:t>älgitavus</w:t>
      </w:r>
      <w:r w:rsidR="00EA0240">
        <w:rPr>
          <w:rFonts w:ascii="Times New Roman" w:hAnsi="Times New Roman" w:cs="Times New Roman"/>
          <w:color w:val="202020"/>
          <w:sz w:val="24"/>
          <w:szCs w:val="24"/>
          <w:shd w:val="clear" w:color="auto" w:fill="FFFFFF"/>
        </w:rPr>
        <w:t>e</w:t>
      </w:r>
      <w:r w:rsidR="00EA0240" w:rsidRPr="00EA0240" w:rsidDel="00EA0240">
        <w:rPr>
          <w:rFonts w:ascii="Times New Roman" w:hAnsi="Times New Roman" w:cs="Times New Roman"/>
          <w:color w:val="202020"/>
          <w:sz w:val="24"/>
          <w:szCs w:val="24"/>
          <w:shd w:val="clear" w:color="auto" w:fill="FFFFFF"/>
        </w:rPr>
        <w:t xml:space="preserve"> </w:t>
      </w:r>
      <w:r w:rsidRPr="00F77ECD">
        <w:rPr>
          <w:rFonts w:ascii="Times New Roman" w:hAnsi="Times New Roman" w:cs="Times New Roman"/>
          <w:color w:val="202020"/>
          <w:sz w:val="24"/>
          <w:szCs w:val="24"/>
          <w:shd w:val="clear" w:color="auto" w:fill="FFFFFF"/>
        </w:rPr>
        <w:t>nõuded;“;</w:t>
      </w:r>
    </w:p>
    <w:p w14:paraId="319A401C" w14:textId="77777777" w:rsidR="00F77ECD"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p>
    <w:p w14:paraId="059A3144" w14:textId="2E0E77CA" w:rsidR="00F77ECD" w:rsidRPr="00F77ECD" w:rsidRDefault="00F77ECD" w:rsidP="00F77ECD">
      <w:pPr>
        <w:spacing w:after="0" w:line="240" w:lineRule="auto"/>
        <w:jc w:val="both"/>
        <w:rPr>
          <w:rFonts w:ascii="Times New Roman" w:hAnsi="Times New Roman" w:cs="Times New Roman"/>
          <w:b/>
          <w:bCs/>
          <w:color w:val="202020"/>
          <w:sz w:val="24"/>
          <w:szCs w:val="24"/>
          <w:shd w:val="clear" w:color="auto" w:fill="FFFFFF"/>
        </w:rPr>
      </w:pPr>
      <w:r w:rsidRPr="00F77ECD">
        <w:rPr>
          <w:rFonts w:ascii="Times New Roman" w:hAnsi="Times New Roman" w:cs="Times New Roman"/>
          <w:color w:val="202020"/>
          <w:sz w:val="24"/>
          <w:szCs w:val="24"/>
          <w:shd w:val="clear" w:color="auto" w:fill="FFFFFF"/>
        </w:rPr>
        <w:t>2) seaduse 2. peatüki pealkirja täiendatakse pärast sõna „turustusnormid“ tekstiosaga „</w:t>
      </w:r>
      <w:r w:rsidR="00CC6DF7">
        <w:rPr>
          <w:rFonts w:ascii="Times New Roman" w:hAnsi="Times New Roman" w:cs="Times New Roman"/>
          <w:color w:val="202020"/>
          <w:sz w:val="24"/>
          <w:szCs w:val="24"/>
          <w:shd w:val="clear" w:color="auto" w:fill="FFFFFF"/>
        </w:rPr>
        <w:t>ning</w:t>
      </w:r>
      <w:r w:rsidRPr="00F77ECD">
        <w:rPr>
          <w:rFonts w:ascii="Times New Roman" w:hAnsi="Times New Roman" w:cs="Times New Roman"/>
          <w:color w:val="202020"/>
          <w:sz w:val="24"/>
          <w:szCs w:val="24"/>
          <w:shd w:val="clear" w:color="auto" w:fill="FFFFFF"/>
        </w:rPr>
        <w:t xml:space="preserve"> </w:t>
      </w:r>
      <w:r w:rsidR="00A46E5B" w:rsidRPr="00A46E5B">
        <w:rPr>
          <w:rFonts w:ascii="Times New Roman" w:hAnsi="Times New Roman" w:cs="Times New Roman"/>
          <w:color w:val="202020"/>
          <w:sz w:val="24"/>
          <w:szCs w:val="24"/>
          <w:shd w:val="clear" w:color="auto" w:fill="FFFFFF"/>
        </w:rPr>
        <w:t xml:space="preserve">kalapüügi- </w:t>
      </w:r>
      <w:r w:rsidR="00A46E5B">
        <w:rPr>
          <w:rFonts w:ascii="Times New Roman" w:hAnsi="Times New Roman" w:cs="Times New Roman"/>
          <w:color w:val="202020"/>
          <w:sz w:val="24"/>
          <w:szCs w:val="24"/>
          <w:shd w:val="clear" w:color="auto" w:fill="FFFFFF"/>
        </w:rPr>
        <w:t>ja</w:t>
      </w:r>
      <w:r w:rsidR="00A46E5B" w:rsidRPr="00A46E5B">
        <w:rPr>
          <w:rFonts w:ascii="Times New Roman" w:hAnsi="Times New Roman" w:cs="Times New Roman"/>
          <w:color w:val="202020"/>
          <w:sz w:val="24"/>
          <w:szCs w:val="24"/>
          <w:shd w:val="clear" w:color="auto" w:fill="FFFFFF"/>
        </w:rPr>
        <w:t xml:space="preserve"> vesiviljelustoo</w:t>
      </w:r>
      <w:r w:rsidR="00A46E5B">
        <w:rPr>
          <w:rFonts w:ascii="Times New Roman" w:hAnsi="Times New Roman" w:cs="Times New Roman"/>
          <w:color w:val="202020"/>
          <w:sz w:val="24"/>
          <w:szCs w:val="24"/>
          <w:shd w:val="clear" w:color="auto" w:fill="FFFFFF"/>
        </w:rPr>
        <w:t>de</w:t>
      </w:r>
      <w:r w:rsidR="00A46E5B" w:rsidRPr="00A46E5B">
        <w:rPr>
          <w:rFonts w:ascii="Times New Roman" w:hAnsi="Times New Roman" w:cs="Times New Roman"/>
          <w:color w:val="202020"/>
          <w:sz w:val="24"/>
          <w:szCs w:val="24"/>
          <w:shd w:val="clear" w:color="auto" w:fill="FFFFFF"/>
        </w:rPr>
        <w:t>te partii jälgitavuse nõuded</w:t>
      </w:r>
      <w:r w:rsidRPr="00F77ECD">
        <w:rPr>
          <w:rFonts w:ascii="Times New Roman" w:hAnsi="Times New Roman" w:cs="Times New Roman"/>
          <w:color w:val="202020"/>
          <w:sz w:val="24"/>
          <w:szCs w:val="24"/>
          <w:shd w:val="clear" w:color="auto" w:fill="FFFFFF"/>
        </w:rPr>
        <w:t>“</w:t>
      </w:r>
      <w:r w:rsidRPr="00091731">
        <w:rPr>
          <w:rFonts w:ascii="Times New Roman" w:hAnsi="Times New Roman" w:cs="Times New Roman"/>
          <w:color w:val="202020"/>
          <w:sz w:val="24"/>
          <w:szCs w:val="24"/>
          <w:shd w:val="clear" w:color="auto" w:fill="FFFFFF"/>
        </w:rPr>
        <w:t>;</w:t>
      </w:r>
    </w:p>
    <w:p w14:paraId="0760AEEF" w14:textId="77777777" w:rsidR="00F77ECD"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p>
    <w:p w14:paraId="2323C744" w14:textId="656E12F9" w:rsidR="00F77ECD"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r w:rsidRPr="00F77ECD">
        <w:rPr>
          <w:rFonts w:ascii="Times New Roman" w:hAnsi="Times New Roman" w:cs="Times New Roman"/>
          <w:color w:val="202020"/>
          <w:sz w:val="24"/>
          <w:szCs w:val="24"/>
          <w:shd w:val="clear" w:color="auto" w:fill="FFFFFF"/>
        </w:rPr>
        <w:t>3) seadust täiendatakse §-ga 10</w:t>
      </w:r>
      <w:r w:rsidRPr="00F77ECD">
        <w:rPr>
          <w:rFonts w:ascii="Times New Roman" w:hAnsi="Times New Roman" w:cs="Times New Roman"/>
          <w:color w:val="202020"/>
          <w:sz w:val="24"/>
          <w:szCs w:val="24"/>
          <w:shd w:val="clear" w:color="auto" w:fill="FFFFFF"/>
          <w:vertAlign w:val="superscript"/>
        </w:rPr>
        <w:t>1</w:t>
      </w:r>
      <w:r w:rsidRPr="00F77ECD">
        <w:rPr>
          <w:rFonts w:ascii="Times New Roman" w:hAnsi="Times New Roman" w:cs="Times New Roman"/>
          <w:color w:val="202020"/>
          <w:sz w:val="24"/>
          <w:szCs w:val="24"/>
          <w:shd w:val="clear" w:color="auto" w:fill="FFFFFF"/>
        </w:rPr>
        <w:t xml:space="preserve"> järgmises sõnastuses:</w:t>
      </w:r>
    </w:p>
    <w:p w14:paraId="2EA03746" w14:textId="7FBB6655" w:rsidR="00F77ECD" w:rsidRDefault="00F77ECD" w:rsidP="00F77ECD">
      <w:pPr>
        <w:spacing w:after="0" w:line="240" w:lineRule="auto"/>
        <w:jc w:val="both"/>
        <w:rPr>
          <w:rFonts w:ascii="Times New Roman" w:hAnsi="Times New Roman" w:cs="Times New Roman"/>
          <w:b/>
          <w:bCs/>
          <w:color w:val="202020"/>
          <w:sz w:val="24"/>
          <w:szCs w:val="24"/>
          <w:shd w:val="clear" w:color="auto" w:fill="FFFFFF"/>
        </w:rPr>
      </w:pPr>
      <w:r w:rsidRPr="00F77ECD">
        <w:rPr>
          <w:rFonts w:ascii="Times New Roman" w:hAnsi="Times New Roman" w:cs="Times New Roman"/>
          <w:color w:val="202020"/>
          <w:sz w:val="24"/>
          <w:szCs w:val="24"/>
          <w:shd w:val="clear" w:color="auto" w:fill="FFFFFF"/>
        </w:rPr>
        <w:t>„</w:t>
      </w:r>
      <w:r w:rsidRPr="00091731">
        <w:rPr>
          <w:rFonts w:ascii="Times New Roman" w:hAnsi="Times New Roman" w:cs="Times New Roman"/>
          <w:b/>
          <w:bCs/>
          <w:color w:val="202020"/>
          <w:sz w:val="24"/>
          <w:szCs w:val="24"/>
          <w:shd w:val="clear" w:color="auto" w:fill="FFFFFF"/>
        </w:rPr>
        <w:t>10</w:t>
      </w:r>
      <w:r w:rsidRPr="00091731">
        <w:rPr>
          <w:rFonts w:ascii="Times New Roman" w:hAnsi="Times New Roman" w:cs="Times New Roman"/>
          <w:b/>
          <w:bCs/>
          <w:color w:val="202020"/>
          <w:sz w:val="24"/>
          <w:szCs w:val="24"/>
          <w:shd w:val="clear" w:color="auto" w:fill="FFFFFF"/>
          <w:vertAlign w:val="superscript"/>
        </w:rPr>
        <w:t>1</w:t>
      </w:r>
      <w:r w:rsidRPr="00091731">
        <w:rPr>
          <w:rFonts w:ascii="Times New Roman" w:hAnsi="Times New Roman" w:cs="Times New Roman"/>
          <w:b/>
          <w:bCs/>
          <w:color w:val="202020"/>
          <w:sz w:val="24"/>
          <w:szCs w:val="24"/>
          <w:shd w:val="clear" w:color="auto" w:fill="FFFFFF"/>
        </w:rPr>
        <w:t>.</w:t>
      </w:r>
      <w:r w:rsidRPr="00F77ECD">
        <w:rPr>
          <w:rFonts w:ascii="Times New Roman" w:hAnsi="Times New Roman" w:cs="Times New Roman"/>
          <w:color w:val="202020"/>
          <w:sz w:val="24"/>
          <w:szCs w:val="24"/>
          <w:shd w:val="clear" w:color="auto" w:fill="FFFFFF"/>
        </w:rPr>
        <w:t xml:space="preserve"> </w:t>
      </w:r>
      <w:r w:rsidR="00B33DD3" w:rsidRPr="00091731">
        <w:rPr>
          <w:rFonts w:ascii="Times New Roman" w:hAnsi="Times New Roman" w:cs="Times New Roman"/>
          <w:b/>
          <w:bCs/>
          <w:color w:val="202020"/>
          <w:sz w:val="24"/>
          <w:szCs w:val="24"/>
          <w:shd w:val="clear" w:color="auto" w:fill="FFFFFF"/>
        </w:rPr>
        <w:t>Kalapüügi- ja vesiviljelustoodete partii</w:t>
      </w:r>
      <w:r w:rsidRPr="00091731">
        <w:rPr>
          <w:rFonts w:ascii="Times New Roman" w:hAnsi="Times New Roman" w:cs="Times New Roman"/>
          <w:b/>
          <w:bCs/>
          <w:color w:val="202020"/>
          <w:sz w:val="24"/>
          <w:szCs w:val="24"/>
          <w:shd w:val="clear" w:color="auto" w:fill="FFFFFF"/>
        </w:rPr>
        <w:t xml:space="preserve"> jälgitavuse</w:t>
      </w:r>
      <w:r w:rsidR="00B33DD3" w:rsidRPr="00091731">
        <w:rPr>
          <w:rFonts w:ascii="Times New Roman" w:hAnsi="Times New Roman" w:cs="Times New Roman"/>
          <w:b/>
          <w:bCs/>
          <w:color w:val="202020"/>
          <w:sz w:val="24"/>
          <w:szCs w:val="24"/>
          <w:shd w:val="clear" w:color="auto" w:fill="FFFFFF"/>
        </w:rPr>
        <w:t xml:space="preserve"> </w:t>
      </w:r>
      <w:r w:rsidRPr="00091731">
        <w:rPr>
          <w:rFonts w:ascii="Times New Roman" w:hAnsi="Times New Roman" w:cs="Times New Roman"/>
          <w:b/>
          <w:bCs/>
          <w:color w:val="202020"/>
          <w:sz w:val="24"/>
          <w:szCs w:val="24"/>
          <w:shd w:val="clear" w:color="auto" w:fill="FFFFFF"/>
        </w:rPr>
        <w:t>nõuded</w:t>
      </w:r>
    </w:p>
    <w:p w14:paraId="20571F8E" w14:textId="77777777" w:rsidR="00E71FFF" w:rsidRPr="00F77ECD" w:rsidRDefault="00E71FFF" w:rsidP="00F77ECD">
      <w:pPr>
        <w:spacing w:after="0" w:line="240" w:lineRule="auto"/>
        <w:jc w:val="both"/>
        <w:rPr>
          <w:rFonts w:ascii="Times New Roman" w:hAnsi="Times New Roman" w:cs="Times New Roman"/>
          <w:color w:val="202020"/>
          <w:sz w:val="24"/>
          <w:szCs w:val="24"/>
          <w:shd w:val="clear" w:color="auto" w:fill="FFFFFF"/>
        </w:rPr>
      </w:pPr>
    </w:p>
    <w:p w14:paraId="2256656D" w14:textId="0CD2B0AE" w:rsidR="00B33DD3"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r w:rsidRPr="00F77ECD">
        <w:rPr>
          <w:rFonts w:ascii="Times New Roman" w:hAnsi="Times New Roman" w:cs="Times New Roman"/>
          <w:color w:val="202020"/>
          <w:sz w:val="24"/>
          <w:szCs w:val="24"/>
          <w:shd w:val="clear" w:color="auto" w:fill="FFFFFF"/>
        </w:rPr>
        <w:t xml:space="preserve">(1) </w:t>
      </w:r>
      <w:r w:rsidR="00B33DD3" w:rsidRPr="00B33DD3">
        <w:rPr>
          <w:rFonts w:ascii="Times New Roman" w:hAnsi="Times New Roman" w:cs="Times New Roman"/>
          <w:color w:val="202020"/>
          <w:sz w:val="24"/>
          <w:szCs w:val="24"/>
          <w:shd w:val="clear" w:color="auto" w:fill="FFFFFF"/>
        </w:rPr>
        <w:t>Kalapüügi- ja vesiviljelustoodete partii</w:t>
      </w:r>
      <w:r w:rsidR="00B33DD3">
        <w:rPr>
          <w:rFonts w:ascii="Times New Roman" w:hAnsi="Times New Roman" w:cs="Times New Roman"/>
          <w:color w:val="202020"/>
          <w:sz w:val="24"/>
          <w:szCs w:val="24"/>
          <w:shd w:val="clear" w:color="auto" w:fill="FFFFFF"/>
        </w:rPr>
        <w:t xml:space="preserve"> peab olema</w:t>
      </w:r>
      <w:r w:rsidR="000B6E48">
        <w:rPr>
          <w:rFonts w:ascii="Times New Roman" w:hAnsi="Times New Roman" w:cs="Times New Roman"/>
          <w:color w:val="202020"/>
          <w:sz w:val="24"/>
          <w:szCs w:val="24"/>
          <w:shd w:val="clear" w:color="auto" w:fill="FFFFFF"/>
        </w:rPr>
        <w:t xml:space="preserve"> jälgi</w:t>
      </w:r>
      <w:r w:rsidR="000E3586">
        <w:rPr>
          <w:rFonts w:ascii="Times New Roman" w:hAnsi="Times New Roman" w:cs="Times New Roman"/>
          <w:color w:val="202020"/>
          <w:sz w:val="24"/>
          <w:szCs w:val="24"/>
          <w:shd w:val="clear" w:color="auto" w:fill="FFFFFF"/>
        </w:rPr>
        <w:t>tav</w:t>
      </w:r>
      <w:r w:rsidR="00B33DD3">
        <w:rPr>
          <w:rFonts w:ascii="Times New Roman" w:hAnsi="Times New Roman" w:cs="Times New Roman"/>
          <w:color w:val="202020"/>
          <w:sz w:val="24"/>
          <w:szCs w:val="24"/>
          <w:shd w:val="clear" w:color="auto" w:fill="FFFFFF"/>
        </w:rPr>
        <w:t xml:space="preserve"> </w:t>
      </w:r>
      <w:r w:rsidR="00B33DD3" w:rsidRPr="00B33DD3">
        <w:rPr>
          <w:rFonts w:ascii="Times New Roman" w:hAnsi="Times New Roman" w:cs="Times New Roman"/>
          <w:color w:val="202020"/>
          <w:sz w:val="24"/>
          <w:szCs w:val="24"/>
          <w:shd w:val="clear" w:color="auto" w:fill="FFFFFF"/>
        </w:rPr>
        <w:t>nõukogu määruse (EÜ) nr 1224/2009</w:t>
      </w:r>
      <w:r w:rsidR="00B33DD3">
        <w:rPr>
          <w:rFonts w:ascii="Times New Roman" w:hAnsi="Times New Roman" w:cs="Times New Roman"/>
          <w:color w:val="202020"/>
          <w:sz w:val="24"/>
          <w:szCs w:val="24"/>
          <w:shd w:val="clear" w:color="auto" w:fill="FFFFFF"/>
        </w:rPr>
        <w:t xml:space="preserve"> artikli 58 kohaselt.</w:t>
      </w:r>
    </w:p>
    <w:p w14:paraId="53753A2F" w14:textId="6AE89A28" w:rsidR="00F77ECD"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p>
    <w:p w14:paraId="5345ED66" w14:textId="77777777" w:rsidR="00F77ECD"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r w:rsidRPr="00F77ECD">
        <w:rPr>
          <w:rFonts w:ascii="Times New Roman" w:hAnsi="Times New Roman" w:cs="Times New Roman"/>
          <w:color w:val="202020"/>
          <w:sz w:val="24"/>
          <w:szCs w:val="24"/>
          <w:shd w:val="clear" w:color="auto" w:fill="FFFFFF"/>
        </w:rPr>
        <w:t>(2) Nõukogu määruse (EÜ) nr 1224/2009 artiklis 58 sätestatud nõudeid ei kohaldata sama artikli lõikes 8 sätestatud juhul.“;</w:t>
      </w:r>
    </w:p>
    <w:p w14:paraId="3CB1311B" w14:textId="77777777" w:rsidR="00F77ECD" w:rsidRPr="00F77ECD" w:rsidRDefault="00F77ECD" w:rsidP="00F77ECD">
      <w:pPr>
        <w:spacing w:after="0" w:line="240" w:lineRule="auto"/>
        <w:jc w:val="both"/>
        <w:rPr>
          <w:rFonts w:ascii="Times New Roman" w:hAnsi="Times New Roman" w:cs="Times New Roman"/>
          <w:color w:val="202020"/>
          <w:sz w:val="24"/>
          <w:szCs w:val="24"/>
          <w:shd w:val="clear" w:color="auto" w:fill="FFFFFF"/>
        </w:rPr>
      </w:pPr>
    </w:p>
    <w:p w14:paraId="74B5A47C" w14:textId="77777777" w:rsidR="00F77ECD" w:rsidRDefault="00F77ECD" w:rsidP="00F77ECD">
      <w:pPr>
        <w:spacing w:after="0" w:line="240" w:lineRule="auto"/>
        <w:jc w:val="both"/>
        <w:rPr>
          <w:rFonts w:ascii="Times New Roman" w:hAnsi="Times New Roman" w:cs="Times New Roman"/>
          <w:color w:val="202020"/>
          <w:sz w:val="24"/>
          <w:szCs w:val="24"/>
          <w:shd w:val="clear" w:color="auto" w:fill="FFFFFF"/>
        </w:rPr>
      </w:pPr>
      <w:r w:rsidRPr="00F77ECD">
        <w:rPr>
          <w:rFonts w:ascii="Times New Roman" w:hAnsi="Times New Roman" w:cs="Times New Roman"/>
          <w:color w:val="202020"/>
          <w:sz w:val="24"/>
          <w:szCs w:val="24"/>
          <w:shd w:val="clear" w:color="auto" w:fill="FFFFFF"/>
        </w:rPr>
        <w:t>4) paragrahvi 11 lõikest 3 jäetakse välja tekstiosa „, millega luuakse ühenduse kontrollisüsteem ühise kalanduspoliitika eeskirjade järgimise tagamiseks, muudetakse määrusi (EÜ) nr 847/96, (EÜ) nr 2371/2002, (EÜ) nr 811/2004, (EÜ) nr 768/2005, (EÜ) nr 2115/2005, (EÜ) nr 2166/2005, (EÜ) nr 388/2006, (EÜ) nr 509/2007, (EÜ) nr 676/2007, (EÜ) nr 1098/2007, (EÜ) nr 1300/2008, (EÜ) nr 1342/2008 ning tunnistatakse kehtetuks määrused (EMÜ) nr 2847/93, (EÜ) nr 1627/94 ja (EÜ) nr 1966/2006 (ELT L 343, 22.12.2009, lk 1–50),“;</w:t>
      </w:r>
    </w:p>
    <w:p w14:paraId="2A694A2B" w14:textId="77777777" w:rsidR="00367A3D" w:rsidRPr="00F77ECD" w:rsidRDefault="00367A3D" w:rsidP="00F77ECD">
      <w:pPr>
        <w:spacing w:after="0" w:line="240" w:lineRule="auto"/>
        <w:jc w:val="both"/>
        <w:rPr>
          <w:rFonts w:ascii="Times New Roman" w:hAnsi="Times New Roman" w:cs="Times New Roman"/>
          <w:color w:val="202020"/>
          <w:sz w:val="24"/>
          <w:szCs w:val="24"/>
          <w:shd w:val="clear" w:color="auto" w:fill="FFFFFF"/>
        </w:rPr>
      </w:pPr>
    </w:p>
    <w:p w14:paraId="1B989711" w14:textId="1F2108FB" w:rsidR="00EB3F08" w:rsidRDefault="00EB3F08" w:rsidP="00F77ECD">
      <w:pPr>
        <w:spacing w:after="0" w:line="240" w:lineRule="auto"/>
        <w:jc w:val="both"/>
        <w:rPr>
          <w:rFonts w:ascii="Times New Roman" w:hAnsi="Times New Roman" w:cs="Times New Roman"/>
          <w:color w:val="202020"/>
          <w:sz w:val="24"/>
          <w:szCs w:val="24"/>
          <w:shd w:val="clear" w:color="auto" w:fill="FFFFFF"/>
        </w:rPr>
      </w:pPr>
      <w:r>
        <w:rPr>
          <w:rFonts w:ascii="Times New Roman" w:hAnsi="Times New Roman" w:cs="Times New Roman"/>
          <w:color w:val="202020"/>
          <w:sz w:val="24"/>
          <w:szCs w:val="24"/>
          <w:shd w:val="clear" w:color="auto" w:fill="FFFFFF"/>
        </w:rPr>
        <w:t>5) seadust täiendatakse §</w:t>
      </w:r>
      <w:r w:rsidR="00CC6DF7">
        <w:rPr>
          <w:rFonts w:ascii="Times New Roman" w:hAnsi="Times New Roman" w:cs="Times New Roman"/>
          <w:color w:val="202020"/>
          <w:sz w:val="24"/>
          <w:szCs w:val="24"/>
          <w:shd w:val="clear" w:color="auto" w:fill="FFFFFF"/>
        </w:rPr>
        <w:t>-ga</w:t>
      </w:r>
      <w:r>
        <w:rPr>
          <w:rFonts w:ascii="Times New Roman" w:hAnsi="Times New Roman" w:cs="Times New Roman"/>
          <w:color w:val="202020"/>
          <w:sz w:val="24"/>
          <w:szCs w:val="24"/>
          <w:shd w:val="clear" w:color="auto" w:fill="FFFFFF"/>
        </w:rPr>
        <w:t xml:space="preserve"> 76</w:t>
      </w:r>
      <w:r>
        <w:rPr>
          <w:rFonts w:ascii="Times New Roman" w:hAnsi="Times New Roman" w:cs="Times New Roman"/>
          <w:color w:val="202020"/>
          <w:sz w:val="24"/>
          <w:szCs w:val="24"/>
          <w:shd w:val="clear" w:color="auto" w:fill="FFFFFF"/>
          <w:vertAlign w:val="superscript"/>
        </w:rPr>
        <w:t>1</w:t>
      </w:r>
      <w:r>
        <w:rPr>
          <w:rFonts w:ascii="Times New Roman" w:hAnsi="Times New Roman" w:cs="Times New Roman"/>
          <w:color w:val="202020"/>
          <w:sz w:val="24"/>
          <w:szCs w:val="24"/>
          <w:shd w:val="clear" w:color="auto" w:fill="FFFFFF"/>
        </w:rPr>
        <w:t xml:space="preserve"> järgmises sõnastuses:</w:t>
      </w:r>
    </w:p>
    <w:p w14:paraId="7774146B" w14:textId="32D89AA0" w:rsidR="00F77ECD" w:rsidRDefault="00B32F13" w:rsidP="00F77ECD">
      <w:pPr>
        <w:spacing w:after="0" w:line="240" w:lineRule="auto"/>
        <w:jc w:val="both"/>
        <w:rPr>
          <w:rFonts w:ascii="Times New Roman" w:hAnsi="Times New Roman" w:cs="Times New Roman"/>
          <w:b/>
          <w:bCs/>
          <w:color w:val="202020"/>
          <w:sz w:val="24"/>
          <w:szCs w:val="24"/>
          <w:shd w:val="clear" w:color="auto" w:fill="FFFFFF"/>
        </w:rPr>
      </w:pPr>
      <w:r>
        <w:rPr>
          <w:rFonts w:ascii="Times New Roman" w:hAnsi="Times New Roman" w:cs="Times New Roman"/>
          <w:color w:val="202020"/>
          <w:sz w:val="24"/>
          <w:szCs w:val="24"/>
          <w:shd w:val="clear" w:color="auto" w:fill="FFFFFF"/>
        </w:rPr>
        <w:t>„</w:t>
      </w:r>
      <w:r w:rsidRPr="00091731">
        <w:rPr>
          <w:rFonts w:ascii="Times New Roman" w:hAnsi="Times New Roman" w:cs="Times New Roman"/>
          <w:b/>
          <w:bCs/>
          <w:color w:val="202020"/>
          <w:sz w:val="24"/>
          <w:szCs w:val="24"/>
          <w:shd w:val="clear" w:color="auto" w:fill="FFFFFF"/>
        </w:rPr>
        <w:t>§ 76</w:t>
      </w:r>
      <w:r w:rsidRPr="00091731">
        <w:rPr>
          <w:rFonts w:ascii="Times New Roman" w:hAnsi="Times New Roman" w:cs="Times New Roman"/>
          <w:b/>
          <w:bCs/>
          <w:color w:val="202020"/>
          <w:sz w:val="24"/>
          <w:szCs w:val="24"/>
          <w:shd w:val="clear" w:color="auto" w:fill="FFFFFF"/>
          <w:vertAlign w:val="superscript"/>
        </w:rPr>
        <w:t>1</w:t>
      </w:r>
      <w:r w:rsidRPr="00091731">
        <w:rPr>
          <w:rFonts w:ascii="Times New Roman" w:hAnsi="Times New Roman" w:cs="Times New Roman"/>
          <w:b/>
          <w:bCs/>
          <w:color w:val="202020"/>
          <w:sz w:val="24"/>
          <w:szCs w:val="24"/>
          <w:shd w:val="clear" w:color="auto" w:fill="FFFFFF"/>
        </w:rPr>
        <w:t>. Kalapüügi- ja vesiviljelustoodete partii jälgitavuse nõu</w:t>
      </w:r>
      <w:r w:rsidR="006D1644">
        <w:rPr>
          <w:rFonts w:ascii="Times New Roman" w:hAnsi="Times New Roman" w:cs="Times New Roman"/>
          <w:b/>
          <w:bCs/>
          <w:color w:val="202020"/>
          <w:sz w:val="24"/>
          <w:szCs w:val="24"/>
          <w:shd w:val="clear" w:color="auto" w:fill="FFFFFF"/>
        </w:rPr>
        <w:t>ete rikkumine</w:t>
      </w:r>
    </w:p>
    <w:p w14:paraId="63F9FD94" w14:textId="77777777" w:rsidR="000B6E48" w:rsidRPr="00091731" w:rsidRDefault="000B6E48" w:rsidP="00F77ECD">
      <w:pPr>
        <w:spacing w:after="0" w:line="240" w:lineRule="auto"/>
        <w:jc w:val="both"/>
        <w:rPr>
          <w:rFonts w:ascii="Times New Roman" w:hAnsi="Times New Roman" w:cs="Times New Roman"/>
          <w:b/>
          <w:bCs/>
          <w:color w:val="202020"/>
          <w:sz w:val="24"/>
          <w:szCs w:val="24"/>
          <w:shd w:val="clear" w:color="auto" w:fill="FFFFFF"/>
        </w:rPr>
      </w:pPr>
    </w:p>
    <w:p w14:paraId="68E14BDD" w14:textId="09D0B557" w:rsidR="00B32F13" w:rsidRPr="00B32F13" w:rsidRDefault="00B32F13" w:rsidP="00B32F13">
      <w:pPr>
        <w:spacing w:after="0" w:line="240" w:lineRule="auto"/>
        <w:jc w:val="both"/>
        <w:rPr>
          <w:rFonts w:ascii="Times New Roman" w:hAnsi="Times New Roman" w:cs="Times New Roman"/>
          <w:color w:val="202020"/>
          <w:sz w:val="24"/>
          <w:szCs w:val="24"/>
          <w:shd w:val="clear" w:color="auto" w:fill="FFFFFF"/>
        </w:rPr>
      </w:pPr>
      <w:r w:rsidRPr="00B32F13">
        <w:rPr>
          <w:rFonts w:ascii="Times New Roman" w:hAnsi="Times New Roman" w:cs="Times New Roman"/>
          <w:color w:val="202020"/>
          <w:sz w:val="24"/>
          <w:szCs w:val="24"/>
          <w:shd w:val="clear" w:color="auto" w:fill="FFFFFF"/>
        </w:rPr>
        <w:t>(1) Kalapüügi- ja vesiviljelustoodete partii jälgitavuse nõu</w:t>
      </w:r>
      <w:r>
        <w:rPr>
          <w:rFonts w:ascii="Times New Roman" w:hAnsi="Times New Roman" w:cs="Times New Roman"/>
          <w:color w:val="202020"/>
          <w:sz w:val="24"/>
          <w:szCs w:val="24"/>
          <w:shd w:val="clear" w:color="auto" w:fill="FFFFFF"/>
        </w:rPr>
        <w:t>ete</w:t>
      </w:r>
      <w:r w:rsidRPr="00B32F13">
        <w:rPr>
          <w:rFonts w:ascii="Times New Roman" w:hAnsi="Times New Roman" w:cs="Times New Roman"/>
          <w:color w:val="202020"/>
          <w:sz w:val="24"/>
          <w:szCs w:val="24"/>
          <w:shd w:val="clear" w:color="auto" w:fill="FFFFFF"/>
        </w:rPr>
        <w:t xml:space="preserve"> rikkumise eest –</w:t>
      </w:r>
    </w:p>
    <w:p w14:paraId="26285D57" w14:textId="77777777" w:rsidR="00B32F13" w:rsidRPr="00B32F13" w:rsidRDefault="00B32F13" w:rsidP="00B32F13">
      <w:pPr>
        <w:spacing w:after="0" w:line="240" w:lineRule="auto"/>
        <w:jc w:val="both"/>
        <w:rPr>
          <w:rFonts w:ascii="Times New Roman" w:hAnsi="Times New Roman" w:cs="Times New Roman"/>
          <w:color w:val="202020"/>
          <w:sz w:val="24"/>
          <w:szCs w:val="24"/>
          <w:shd w:val="clear" w:color="auto" w:fill="FFFFFF"/>
        </w:rPr>
      </w:pPr>
      <w:r w:rsidRPr="00B32F13">
        <w:rPr>
          <w:rFonts w:ascii="Times New Roman" w:hAnsi="Times New Roman" w:cs="Times New Roman"/>
          <w:color w:val="202020"/>
          <w:sz w:val="24"/>
          <w:szCs w:val="24"/>
          <w:shd w:val="clear" w:color="auto" w:fill="FFFFFF"/>
        </w:rPr>
        <w:t>karistatakse rahatrahviga kuni 100 trahviühikut.</w:t>
      </w:r>
    </w:p>
    <w:p w14:paraId="5012FF15" w14:textId="77777777" w:rsidR="00B32F13" w:rsidRPr="00B32F13" w:rsidRDefault="00B32F13" w:rsidP="00B32F13">
      <w:pPr>
        <w:spacing w:after="0" w:line="240" w:lineRule="auto"/>
        <w:jc w:val="both"/>
        <w:rPr>
          <w:rFonts w:ascii="Times New Roman" w:hAnsi="Times New Roman" w:cs="Times New Roman"/>
          <w:color w:val="202020"/>
          <w:sz w:val="24"/>
          <w:szCs w:val="24"/>
          <w:shd w:val="clear" w:color="auto" w:fill="FFFFFF"/>
        </w:rPr>
      </w:pPr>
    </w:p>
    <w:p w14:paraId="03D0A432" w14:textId="56C699C7" w:rsidR="00B32F13" w:rsidRPr="00B32F13" w:rsidRDefault="00B32F13" w:rsidP="00B32F13">
      <w:pPr>
        <w:spacing w:after="0" w:line="240" w:lineRule="auto"/>
        <w:jc w:val="both"/>
        <w:rPr>
          <w:rFonts w:ascii="Times New Roman" w:hAnsi="Times New Roman" w:cs="Times New Roman"/>
          <w:color w:val="202020"/>
          <w:sz w:val="24"/>
          <w:szCs w:val="24"/>
          <w:shd w:val="clear" w:color="auto" w:fill="FFFFFF"/>
        </w:rPr>
      </w:pPr>
      <w:r w:rsidRPr="00B32F13">
        <w:rPr>
          <w:rFonts w:ascii="Times New Roman" w:hAnsi="Times New Roman" w:cs="Times New Roman"/>
          <w:color w:val="202020"/>
          <w:sz w:val="24"/>
          <w:szCs w:val="24"/>
          <w:shd w:val="clear" w:color="auto" w:fill="FFFFFF"/>
        </w:rPr>
        <w:t>(2) Sama teo eest, kui selle on toime pannud juriidiline isik, –</w:t>
      </w:r>
    </w:p>
    <w:p w14:paraId="679E3FDB" w14:textId="2D22D117" w:rsidR="00B32F13" w:rsidRDefault="00B32F13" w:rsidP="00B32F13">
      <w:pPr>
        <w:spacing w:after="0" w:line="240" w:lineRule="auto"/>
        <w:jc w:val="both"/>
        <w:rPr>
          <w:rFonts w:ascii="Times New Roman" w:hAnsi="Times New Roman" w:cs="Times New Roman"/>
          <w:color w:val="202020"/>
          <w:sz w:val="24"/>
          <w:szCs w:val="24"/>
          <w:shd w:val="clear" w:color="auto" w:fill="FFFFFF"/>
        </w:rPr>
      </w:pPr>
      <w:r w:rsidRPr="00B32F13">
        <w:rPr>
          <w:rFonts w:ascii="Times New Roman" w:hAnsi="Times New Roman" w:cs="Times New Roman"/>
          <w:color w:val="202020"/>
          <w:sz w:val="24"/>
          <w:szCs w:val="24"/>
          <w:shd w:val="clear" w:color="auto" w:fill="FFFFFF"/>
        </w:rPr>
        <w:t>karistatakse rahatrahviga kuni 3200 eurot.</w:t>
      </w:r>
      <w:r>
        <w:rPr>
          <w:rFonts w:ascii="Times New Roman" w:hAnsi="Times New Roman" w:cs="Times New Roman"/>
          <w:color w:val="202020"/>
          <w:sz w:val="24"/>
          <w:szCs w:val="24"/>
          <w:shd w:val="clear" w:color="auto" w:fill="FFFFFF"/>
        </w:rPr>
        <w:t>“.</w:t>
      </w:r>
    </w:p>
    <w:p w14:paraId="060E377C" w14:textId="77777777" w:rsidR="009C6B1F" w:rsidRPr="00CC55AC" w:rsidRDefault="009C6B1F" w:rsidP="00CC55AC">
      <w:pPr>
        <w:spacing w:after="0"/>
        <w:jc w:val="both"/>
        <w:rPr>
          <w:rFonts w:ascii="Times New Roman" w:hAnsi="Times New Roman" w:cs="Times New Roman"/>
          <w:sz w:val="24"/>
          <w:szCs w:val="24"/>
        </w:rPr>
      </w:pPr>
    </w:p>
    <w:p w14:paraId="3C1A81D4" w14:textId="41546A51" w:rsidR="00822492" w:rsidRDefault="00822492" w:rsidP="002100E6">
      <w:pPr>
        <w:spacing w:after="0"/>
        <w:jc w:val="both"/>
        <w:rPr>
          <w:rFonts w:ascii="Times New Roman" w:hAnsi="Times New Roman" w:cs="Times New Roman"/>
          <w:b/>
          <w:bCs/>
          <w:sz w:val="24"/>
          <w:szCs w:val="24"/>
        </w:rPr>
      </w:pPr>
      <w:r w:rsidRPr="00871A8C">
        <w:rPr>
          <w:rFonts w:ascii="Times New Roman" w:hAnsi="Times New Roman" w:cs="Times New Roman"/>
          <w:b/>
          <w:bCs/>
          <w:sz w:val="24"/>
          <w:szCs w:val="24"/>
        </w:rPr>
        <w:t xml:space="preserve">§ </w:t>
      </w:r>
      <w:r w:rsidR="00090FB9">
        <w:rPr>
          <w:rFonts w:ascii="Times New Roman" w:hAnsi="Times New Roman" w:cs="Times New Roman"/>
          <w:b/>
          <w:bCs/>
          <w:sz w:val="24"/>
          <w:szCs w:val="24"/>
        </w:rPr>
        <w:t>4</w:t>
      </w:r>
      <w:r w:rsidRPr="00871A8C">
        <w:rPr>
          <w:rFonts w:ascii="Times New Roman" w:hAnsi="Times New Roman" w:cs="Times New Roman"/>
          <w:b/>
          <w:bCs/>
          <w:sz w:val="24"/>
          <w:szCs w:val="24"/>
        </w:rPr>
        <w:t>. Seaduse jõustumine</w:t>
      </w:r>
    </w:p>
    <w:p w14:paraId="0D19CBC9" w14:textId="77777777" w:rsidR="00B1062E" w:rsidRPr="00871A8C" w:rsidRDefault="00B1062E" w:rsidP="00CC55AC">
      <w:pPr>
        <w:spacing w:after="0"/>
        <w:jc w:val="both"/>
        <w:rPr>
          <w:rFonts w:ascii="Times New Roman" w:hAnsi="Times New Roman" w:cs="Times New Roman"/>
          <w:b/>
          <w:bCs/>
          <w:sz w:val="24"/>
          <w:szCs w:val="24"/>
        </w:rPr>
      </w:pPr>
    </w:p>
    <w:p w14:paraId="03994557" w14:textId="03B5A2EA" w:rsidR="00667075" w:rsidRPr="00667075" w:rsidRDefault="002100E6" w:rsidP="00667075">
      <w:pPr>
        <w:spacing w:after="0"/>
        <w:jc w:val="both"/>
        <w:rPr>
          <w:rFonts w:ascii="Times New Roman" w:hAnsi="Times New Roman" w:cs="Times New Roman"/>
          <w:sz w:val="24"/>
          <w:szCs w:val="24"/>
        </w:rPr>
      </w:pPr>
      <w:r w:rsidRPr="00667075">
        <w:rPr>
          <w:rFonts w:ascii="Times New Roman" w:hAnsi="Times New Roman" w:cs="Times New Roman"/>
          <w:sz w:val="24"/>
          <w:szCs w:val="24"/>
        </w:rPr>
        <w:t>(</w:t>
      </w:r>
      <w:r w:rsidR="00C66922" w:rsidRPr="00667075">
        <w:rPr>
          <w:rFonts w:ascii="Times New Roman" w:hAnsi="Times New Roman" w:cs="Times New Roman"/>
          <w:sz w:val="24"/>
          <w:szCs w:val="24"/>
        </w:rPr>
        <w:t xml:space="preserve">1) </w:t>
      </w:r>
      <w:r w:rsidR="00822492" w:rsidRPr="00923D82">
        <w:rPr>
          <w:rFonts w:ascii="Times New Roman" w:hAnsi="Times New Roman" w:cs="Times New Roman"/>
          <w:sz w:val="24"/>
          <w:szCs w:val="24"/>
        </w:rPr>
        <w:t xml:space="preserve">Käesolev seadus jõustub </w:t>
      </w:r>
      <w:r w:rsidRPr="00667075">
        <w:rPr>
          <w:rFonts w:ascii="Times New Roman" w:hAnsi="Times New Roman" w:cs="Times New Roman"/>
          <w:sz w:val="24"/>
          <w:szCs w:val="24"/>
        </w:rPr>
        <w:t>2026. aasta 10. jaanuaril</w:t>
      </w:r>
      <w:r w:rsidR="00DF2A1C">
        <w:rPr>
          <w:rFonts w:ascii="Times New Roman" w:hAnsi="Times New Roman" w:cs="Times New Roman"/>
          <w:sz w:val="24"/>
          <w:szCs w:val="24"/>
        </w:rPr>
        <w:t>.</w:t>
      </w:r>
    </w:p>
    <w:p w14:paraId="4FC17778" w14:textId="77777777" w:rsidR="00C66922" w:rsidRPr="00CC55AC" w:rsidRDefault="00C66922" w:rsidP="00CC55AC">
      <w:pPr>
        <w:spacing w:after="0"/>
        <w:jc w:val="both"/>
        <w:rPr>
          <w:rFonts w:ascii="Times New Roman" w:hAnsi="Times New Roman" w:cs="Times New Roman"/>
          <w:sz w:val="24"/>
          <w:szCs w:val="24"/>
        </w:rPr>
      </w:pPr>
    </w:p>
    <w:p w14:paraId="299693C2" w14:textId="76142621" w:rsidR="00EE0697" w:rsidRDefault="002100E6">
      <w:pPr>
        <w:spacing w:after="0"/>
        <w:jc w:val="both"/>
        <w:rPr>
          <w:rFonts w:ascii="Times New Roman" w:hAnsi="Times New Roman" w:cs="Times New Roman"/>
          <w:sz w:val="24"/>
          <w:szCs w:val="24"/>
        </w:rPr>
      </w:pPr>
      <w:r w:rsidRPr="00803EBC">
        <w:rPr>
          <w:rFonts w:ascii="Times New Roman" w:hAnsi="Times New Roman" w:cs="Times New Roman"/>
          <w:sz w:val="24"/>
          <w:szCs w:val="24"/>
        </w:rPr>
        <w:t>(</w:t>
      </w:r>
      <w:r w:rsidR="00C66922" w:rsidRPr="00803EBC">
        <w:rPr>
          <w:rFonts w:ascii="Times New Roman" w:hAnsi="Times New Roman" w:cs="Times New Roman"/>
          <w:sz w:val="24"/>
          <w:szCs w:val="24"/>
        </w:rPr>
        <w:t xml:space="preserve">2) </w:t>
      </w:r>
      <w:r w:rsidR="00EF5A46" w:rsidRPr="00803EBC">
        <w:rPr>
          <w:rFonts w:ascii="Times New Roman" w:hAnsi="Times New Roman" w:cs="Times New Roman"/>
          <w:sz w:val="24"/>
          <w:szCs w:val="24"/>
        </w:rPr>
        <w:t xml:space="preserve">Käesoleva seaduse § 1 punkt </w:t>
      </w:r>
      <w:r w:rsidR="00FB1F85" w:rsidRPr="00803EBC">
        <w:rPr>
          <w:rFonts w:ascii="Times New Roman" w:hAnsi="Times New Roman" w:cs="Times New Roman"/>
          <w:sz w:val="24"/>
          <w:szCs w:val="24"/>
        </w:rPr>
        <w:t>7</w:t>
      </w:r>
      <w:r w:rsidR="00EF5A46" w:rsidRPr="00803EBC">
        <w:rPr>
          <w:rFonts w:ascii="Times New Roman" w:hAnsi="Times New Roman" w:cs="Times New Roman"/>
          <w:sz w:val="24"/>
          <w:szCs w:val="24"/>
        </w:rPr>
        <w:t xml:space="preserve"> jõustub </w:t>
      </w:r>
      <w:r w:rsidRPr="00803EBC">
        <w:rPr>
          <w:rFonts w:ascii="Times New Roman" w:hAnsi="Times New Roman" w:cs="Times New Roman"/>
          <w:sz w:val="24"/>
          <w:szCs w:val="24"/>
        </w:rPr>
        <w:t>2028. aasta 10. jaanuaril.</w:t>
      </w:r>
    </w:p>
    <w:p w14:paraId="3BE66A26" w14:textId="77777777" w:rsidR="00923D82" w:rsidRPr="00CC55AC" w:rsidRDefault="00923D82" w:rsidP="00923D82">
      <w:pPr>
        <w:spacing w:after="0"/>
        <w:jc w:val="both"/>
        <w:rPr>
          <w:rFonts w:ascii="Times New Roman" w:hAnsi="Times New Roman" w:cs="Times New Roman"/>
          <w:sz w:val="24"/>
          <w:szCs w:val="24"/>
        </w:rPr>
      </w:pPr>
    </w:p>
    <w:p w14:paraId="435F3653" w14:textId="77777777" w:rsidR="00FD0666" w:rsidRDefault="00FD0666" w:rsidP="00667075">
      <w:pPr>
        <w:spacing w:after="0"/>
        <w:jc w:val="both"/>
        <w:rPr>
          <w:rFonts w:ascii="Times New Roman" w:hAnsi="Times New Roman" w:cs="Times New Roman"/>
          <w:sz w:val="24"/>
          <w:szCs w:val="24"/>
        </w:rPr>
      </w:pPr>
    </w:p>
    <w:p w14:paraId="68DFF482" w14:textId="77777777" w:rsidR="00FD0666" w:rsidRDefault="00FD0666" w:rsidP="00FD0666">
      <w:pPr>
        <w:spacing w:after="0" w:line="240" w:lineRule="auto"/>
        <w:jc w:val="both"/>
        <w:rPr>
          <w:rFonts w:ascii="Times New Roman" w:eastAsia="Times New Roman" w:hAnsi="Times New Roman" w:cs="Times New Roman"/>
          <w:i/>
          <w:kern w:val="0"/>
          <w:sz w:val="24"/>
          <w:szCs w:val="20"/>
          <w14:ligatures w14:val="none"/>
        </w:rPr>
      </w:pPr>
    </w:p>
    <w:p w14:paraId="214D69B6" w14:textId="77777777" w:rsidR="00B369B8" w:rsidRPr="00FD0666" w:rsidRDefault="00B369B8" w:rsidP="00FD0666">
      <w:pPr>
        <w:spacing w:after="0" w:line="240" w:lineRule="auto"/>
        <w:jc w:val="both"/>
        <w:rPr>
          <w:rFonts w:ascii="Times New Roman" w:eastAsia="Times New Roman" w:hAnsi="Times New Roman" w:cs="Times New Roman"/>
          <w:i/>
          <w:kern w:val="0"/>
          <w:sz w:val="24"/>
          <w:szCs w:val="20"/>
          <w14:ligatures w14:val="none"/>
        </w:rPr>
      </w:pPr>
    </w:p>
    <w:p w14:paraId="72B41C81" w14:textId="769DE442" w:rsidR="00FD0666" w:rsidRPr="00FD0666" w:rsidRDefault="00A41AA9" w:rsidP="00FD0666">
      <w:pPr>
        <w:framePr w:w="8665" w:hSpace="180" w:wrap="around" w:vAnchor="text" w:hAnchor="text" w:y="5"/>
        <w:spacing w:after="0" w:line="240" w:lineRule="auto"/>
        <w:jc w:val="both"/>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 xml:space="preserve">Lauri </w:t>
      </w:r>
      <w:proofErr w:type="spellStart"/>
      <w:r>
        <w:rPr>
          <w:rFonts w:ascii="Times New Roman" w:eastAsia="Times New Roman" w:hAnsi="Times New Roman" w:cs="Times New Roman"/>
          <w:kern w:val="0"/>
          <w:sz w:val="24"/>
          <w:szCs w:val="20"/>
          <w14:ligatures w14:val="none"/>
        </w:rPr>
        <w:t>Hussar</w:t>
      </w:r>
      <w:proofErr w:type="spellEnd"/>
    </w:p>
    <w:p w14:paraId="02B675AE" w14:textId="77777777" w:rsidR="00FD0666" w:rsidRPr="00FD0666" w:rsidRDefault="00FD0666" w:rsidP="00FD0666">
      <w:pPr>
        <w:framePr w:w="8665" w:hSpace="180" w:wrap="around" w:vAnchor="text" w:hAnchor="text" w:y="5"/>
        <w:spacing w:after="0" w:line="240" w:lineRule="auto"/>
        <w:jc w:val="both"/>
        <w:rPr>
          <w:rFonts w:ascii="Times New Roman" w:eastAsia="Times New Roman" w:hAnsi="Times New Roman" w:cs="Times New Roman"/>
          <w:kern w:val="0"/>
          <w:sz w:val="24"/>
          <w:szCs w:val="20"/>
          <w14:ligatures w14:val="none"/>
        </w:rPr>
      </w:pPr>
      <w:r w:rsidRPr="00FD0666">
        <w:rPr>
          <w:rFonts w:ascii="Times New Roman" w:eastAsia="Times New Roman" w:hAnsi="Times New Roman" w:cs="Times New Roman"/>
          <w:kern w:val="0"/>
          <w:sz w:val="24"/>
          <w:szCs w:val="20"/>
          <w14:ligatures w14:val="none"/>
        </w:rPr>
        <w:t>Riigikogu esimees</w:t>
      </w:r>
    </w:p>
    <w:p w14:paraId="2CCD4E95" w14:textId="77777777" w:rsidR="00FD0666" w:rsidRPr="00FD0666" w:rsidRDefault="00FD0666" w:rsidP="00FD0666">
      <w:pPr>
        <w:framePr w:w="8665" w:hSpace="180" w:wrap="around" w:vAnchor="text" w:hAnchor="text" w:y="5"/>
        <w:spacing w:after="0" w:line="240" w:lineRule="auto"/>
        <w:jc w:val="both"/>
        <w:rPr>
          <w:rFonts w:ascii="Times New Roman" w:eastAsia="Times New Roman" w:hAnsi="Times New Roman" w:cs="Times New Roman"/>
          <w:kern w:val="0"/>
          <w:sz w:val="24"/>
          <w:szCs w:val="20"/>
          <w14:ligatures w14:val="none"/>
        </w:rPr>
      </w:pPr>
    </w:p>
    <w:p w14:paraId="5B4C70B6" w14:textId="13053366" w:rsidR="00FD0666" w:rsidRPr="00FD0666" w:rsidRDefault="00FD0666" w:rsidP="00FD0666">
      <w:pPr>
        <w:framePr w:w="8665" w:hSpace="180" w:wrap="around" w:vAnchor="text" w:hAnchor="text" w:y="5"/>
        <w:spacing w:after="0" w:line="240" w:lineRule="auto"/>
        <w:jc w:val="both"/>
        <w:rPr>
          <w:rFonts w:ascii="Times New Roman" w:eastAsia="Times New Roman" w:hAnsi="Times New Roman" w:cs="Times New Roman"/>
          <w:kern w:val="0"/>
          <w:sz w:val="24"/>
          <w:szCs w:val="20"/>
          <w14:ligatures w14:val="none"/>
        </w:rPr>
      </w:pPr>
      <w:r w:rsidRPr="00FD0666">
        <w:rPr>
          <w:rFonts w:ascii="Times New Roman" w:eastAsia="Times New Roman" w:hAnsi="Times New Roman" w:cs="Times New Roman"/>
          <w:kern w:val="0"/>
          <w:sz w:val="24"/>
          <w:szCs w:val="20"/>
          <w14:ligatures w14:val="none"/>
        </w:rPr>
        <w:t>Tallinn,  …..  ……. 202</w:t>
      </w:r>
      <w:r w:rsidR="00A41AA9">
        <w:rPr>
          <w:rFonts w:ascii="Times New Roman" w:eastAsia="Times New Roman" w:hAnsi="Times New Roman" w:cs="Times New Roman"/>
          <w:kern w:val="0"/>
          <w:sz w:val="24"/>
          <w:szCs w:val="20"/>
          <w14:ligatures w14:val="none"/>
        </w:rPr>
        <w:t>5</w:t>
      </w:r>
    </w:p>
    <w:p w14:paraId="6CDAA18E" w14:textId="76E015A1" w:rsidR="00FD0666" w:rsidRPr="00775445" w:rsidRDefault="00FD0666" w:rsidP="00775445">
      <w:pPr>
        <w:keepNext/>
        <w:keepLines/>
        <w:suppressLineNumbers/>
        <w:spacing w:after="0" w:line="240" w:lineRule="auto"/>
        <w:rPr>
          <w:rFonts w:ascii="Times New Roman" w:eastAsia="SimSun" w:hAnsi="Times New Roman" w:cs="Times New Roman"/>
          <w:bCs/>
          <w:kern w:val="1"/>
          <w:sz w:val="20"/>
          <w:szCs w:val="20"/>
          <w:lang w:eastAsia="zh-CN" w:bidi="hi-IN"/>
          <w14:ligatures w14:val="none"/>
        </w:rPr>
      </w:pPr>
      <w:r w:rsidRPr="00FD0666">
        <w:rPr>
          <w:rFonts w:ascii="Times New Roman" w:eastAsia="Times New Roman" w:hAnsi="Times New Roman" w:cs="Times New Roman"/>
          <w:kern w:val="0"/>
          <w:sz w:val="24"/>
          <w:szCs w:val="20"/>
          <w14:ligatures w14:val="none"/>
        </w:rPr>
        <w:t>___________________________________________________________________________</w:t>
      </w:r>
    </w:p>
    <w:sectPr w:rsidR="00FD0666" w:rsidRPr="00775445" w:rsidSect="004349EC">
      <w:footerReference w:type="default" r:id="rId15"/>
      <w:pgSz w:w="11906" w:h="16838" w:code="9"/>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Kärt Voor - JUSTDIGI" w:date="2025-09-30T13:41:00Z" w:initials="KJ">
    <w:p w14:paraId="69E612DE" w14:textId="592AA08F" w:rsidR="005A0F32" w:rsidRDefault="005A0F32">
      <w:r>
        <w:annotationRef/>
      </w:r>
      <w:r w:rsidRPr="16ED7FA0">
        <w:t>Üldine tähelepanek - kuivõrd viited komisjoni rakendusmäärusele (EL) nr 404/2011 asendatakse uue EL komisjoni rakendusmäärusega, siis tuleb seda teha KPS läbivalt. EN-s ei ole kõigis vajalikes kohtades asendamist tehtud. Palume see üle vaadata ja vastavad muutmispunktid EN-s ette näha.</w:t>
      </w:r>
    </w:p>
  </w:comment>
  <w:comment w:id="9" w:author="Kärt Voor - JUSTDIGI" w:date="1900-01-01T00:00:00Z" w:initials="KJ">
    <w:p w14:paraId="1ACB325A" w14:textId="4F518EEC" w:rsidR="00D136E1" w:rsidRDefault="00D136E1">
      <w:pPr>
        <w:pStyle w:val="Kommentaaritekst"/>
      </w:pPr>
      <w:r>
        <w:rPr>
          <w:rStyle w:val="Kommentaariviide"/>
        </w:rPr>
        <w:annotationRef/>
      </w:r>
      <w:r w:rsidRPr="71EA229D">
        <w:t>Palume läbivalt esitada muutmispunktid paksus kirjas</w:t>
      </w:r>
    </w:p>
  </w:comment>
  <w:comment w:id="8" w:author="Kärt Voor - JUSTDIGI" w:date="2025-09-23T13:46:00Z" w:initials="KJ">
    <w:p w14:paraId="492E174C" w14:textId="1DE9C2B0" w:rsidR="00E65BA6" w:rsidRDefault="00E65BA6">
      <w:pPr>
        <w:pStyle w:val="Kommentaaritekst"/>
      </w:pPr>
      <w:r>
        <w:rPr>
          <w:rStyle w:val="Kommentaariviide"/>
        </w:rPr>
        <w:annotationRef/>
      </w:r>
      <w:r w:rsidRPr="1A799FA0">
        <w:t>Palume esitada ühes p-s: paragrahvi 10 lõike 8 punktides 1 ja 3, lõikes 12 ning § 15 lõikes 3 asendatakse tekstiosa "artikkel 65 lõige 2" tekstiosaga "artikkel 65";</w:t>
      </w:r>
    </w:p>
  </w:comment>
  <w:comment w:id="10" w:author="Kärt Voor - JUSTDIGI" w:date="2025-10-02T09:21:00Z" w:initials="KV">
    <w:p w14:paraId="19C3CE0B" w14:textId="77777777" w:rsidR="005A0F32" w:rsidRDefault="005A0F32" w:rsidP="005A0F32">
      <w:pPr>
        <w:pStyle w:val="Kommentaaritekst"/>
      </w:pPr>
      <w:r>
        <w:rPr>
          <w:rStyle w:val="Kommentaariviide"/>
        </w:rPr>
        <w:annotationRef/>
      </w:r>
      <w:r>
        <w:t>Termin "veetaim" on defineeritud KPS jt seaduste muutmise seaduse EN § 1 p-s 1 (</w:t>
      </w:r>
      <w:hyperlink r:id="rId1" w:history="1">
        <w:r w:rsidRPr="001444B2">
          <w:rPr>
            <w:rStyle w:val="Hperlink"/>
          </w:rPr>
          <w:t>https://eelnoud.valitsus.ee/main/mount/docList/d2135250-02aa-4ce8-87ea-de20499b7e97</w:t>
        </w:r>
      </w:hyperlink>
      <w:r>
        <w:t>), kuid selle termini määratlemine peaks olema käesolevas EN-s. Palume esitada "veetaim" definitsioon.</w:t>
      </w:r>
    </w:p>
  </w:comment>
  <w:comment w:id="13" w:author="Kärt Voor - JUSTDIGI" w:date="2025-09-25T14:08:00Z" w:initials="KJ">
    <w:p w14:paraId="0B802211" w14:textId="383AAE14" w:rsidR="005A0F32" w:rsidRDefault="005A0F32">
      <w:r>
        <w:annotationRef/>
      </w:r>
      <w:r w:rsidRPr="2C5E363A">
        <w:t>Selgitus SK-s: "Kavandatava KPS § 13 lõikega 4 kehtestatakse kalandus kontrollimääruse artiklis 69 lõikes 6 sätestatud erand transpordidokumendile juhul kui kala ja veetaime transport toimub sadamaalal või kuni 25 kilomeetri kaugusele lossimiskohast."</w:t>
      </w:r>
    </w:p>
    <w:p w14:paraId="5D78CB64" w14:textId="0E519A77" w:rsidR="005A0F32" w:rsidRDefault="005A0F32"/>
    <w:p w14:paraId="3A75268B" w14:textId="4116C20C" w:rsidR="005A0F32" w:rsidRDefault="005A0F32">
      <w:r w:rsidRPr="4A42280A">
        <w:t>EN-s ja SK-s on viited erinevatele artiklitele, palume parandada ja mõlemas esitada õige viide.</w:t>
      </w:r>
    </w:p>
  </w:comment>
  <w:comment w:id="19" w:author="Kärt Voor - JUSTDIGI" w:date="2025-09-25T14:15:00Z" w:initials="KJ">
    <w:p w14:paraId="2C236B17" w14:textId="3E229F99" w:rsidR="005A0F32" w:rsidRDefault="005A0F32">
      <w:r>
        <w:annotationRef/>
      </w:r>
      <w:r w:rsidRPr="57772122">
        <w:t>Õige on kasutada "võib Keskkonnaamet kohustada". Kes on see isik, keda võib kohustada? On see kalalaeva omanik, kapten, kutseline kalur? Isikut tuleb EN-s täpsustada.</w:t>
      </w:r>
    </w:p>
  </w:comment>
  <w:comment w:id="23" w:author="Kärt Voor - JUSTDIGI" w:date="2025-09-30T13:39:00Z" w:initials="KJ">
    <w:p w14:paraId="4F84BF3A" w14:textId="448EC50E" w:rsidR="005A0F32" w:rsidRDefault="005A0F32">
      <w:r>
        <w:annotationRef/>
      </w:r>
      <w:r w:rsidRPr="6A587B3F">
        <w:t>Palume viia lg 5 kehtetuks tunnistamine muumtispunktiks 18.</w:t>
      </w:r>
    </w:p>
  </w:comment>
  <w:comment w:id="25" w:author="Kärt Voor - JUSTDIGI" w:date="2025-09-25T15:46:00Z" w:initials="KJ">
    <w:p w14:paraId="43488AFC" w14:textId="54CEBE75" w:rsidR="005A0F32" w:rsidRDefault="005A0F32">
      <w:r>
        <w:annotationRef/>
      </w:r>
      <w:r w:rsidRPr="0F76EB36">
        <w:t>Kuivõrd lg 1 on üldnorm ja järgnevad on erinormid, siis tuleb sõna "erandina" välja jätta. Samuti tuleb see sõna välja jätta kehtiva KPS § 41 lg-st 2, § 10 lg-st 9, § 11 lg-test 3 ja 4.</w:t>
      </w:r>
    </w:p>
    <w:p w14:paraId="196C2501" w14:textId="0026289F" w:rsidR="005A0F32" w:rsidRDefault="005A0F32"/>
    <w:p w14:paraId="7D4764DF" w14:textId="43626453" w:rsidR="005A0F32" w:rsidRDefault="005A0F32">
      <w:r w:rsidRPr="210171C7">
        <w:t>HÕNTE käsiraamatu § 24 komm 2.</w:t>
      </w:r>
    </w:p>
  </w:comment>
  <w:comment w:id="28" w:author="Kärt Voor - JUSTDIGI" w:date="2025-09-25T16:05:00Z" w:initials="KJ">
    <w:p w14:paraId="0344CCA1" w14:textId="68612F45" w:rsidR="005A0F32" w:rsidRDefault="005A0F32">
      <w:r>
        <w:annotationRef/>
      </w:r>
      <w:r w:rsidRPr="35E9B2D4">
        <w:t>Kalapüügiloa kehtivuse peatamine ka nt KPS § 42 lg-tes 6, 8(1), 8(2), 8(3). SK-s selgitatakse, et praegune püügilubade süsteem ei võimalda loa peatamist ning selle asemel on kohaldatud loa kehtetuks tunnistamist, siis tuleb KPS läbivalt üle vaadata ja vajalikes kohtades peatamise regulatsioon kehtetuks tunnistada. Samuti tuleb SK-s põhjendada, miks mitte võimaldada püügiloa kehtivuse peatamist, mis on oluliselt vähem riivavam meede, kui on loa kehtetuks tunnistamine. Mis on põhjuseks ja mis eesmärgil kasuta</w:t>
      </w:r>
      <w:r w:rsidRPr="35E9B2D4">
        <w:t>takse rohkem riivavamat meedet? Palume seda SK-s selgitada.</w:t>
      </w:r>
    </w:p>
  </w:comment>
  <w:comment w:id="29" w:author="Kärt Voor - JUSTDIGI" w:date="2025-09-25T16:09:00Z" w:initials="KJ">
    <w:p w14:paraId="3BC5938C" w14:textId="74C4DEF4" w:rsidR="005A0F32" w:rsidRDefault="005A0F32">
      <w:r>
        <w:annotationRef/>
      </w:r>
      <w:r w:rsidRPr="18AE2873">
        <w:t>sellisel juhul jääks: .. isik ei taga... nõudeid". Tuleb märkida: isik ei täida... nõudeid".</w:t>
      </w:r>
    </w:p>
  </w:comment>
  <w:comment w:id="31" w:author="Kärt Voor - JUSTDIGI" w:date="2025-09-25T16:12:00Z" w:initials="KJ">
    <w:p w14:paraId="3989EA2A" w14:textId="525ED16D" w:rsidR="005A0F32" w:rsidRDefault="005A0F32">
      <w:r>
        <w:annotationRef/>
      </w:r>
      <w:r w:rsidRPr="56233693">
        <w:t>Sõna "Läänemerel" on ka normi teises lauses, siis palume SK-s põhjendada, miks teises lauses asendamist ei tehta. Kui on seda vaja teha, siis peab vormelit muutma nii, et asendamine tehakse lg-s 1 läbivalt.</w:t>
      </w:r>
    </w:p>
  </w:comment>
  <w:comment w:id="33" w:author="Kärt Voor - JUSTDIGI" w:date="2025-09-30T13:26:00Z" w:initials="KJ">
    <w:p w14:paraId="68B8112F" w14:textId="7A6B2EC5" w:rsidR="005A0F32" w:rsidRDefault="005A0F32">
      <w:r>
        <w:annotationRef/>
      </w:r>
      <w:r w:rsidRPr="15240131">
        <w:t>Ei ole vaja punkti lisada, sest punkt on olemas.</w:t>
      </w:r>
    </w:p>
  </w:comment>
  <w:comment w:id="35" w:author="Kärt Voor - JUSTDIGI" w:date="2025-09-30T13:29:00Z" w:initials="KJ">
    <w:p w14:paraId="4F5C6075" w14:textId="62127544" w:rsidR="005A0F32" w:rsidRDefault="005A0F32">
      <w:r>
        <w:annotationRef/>
      </w:r>
      <w:r w:rsidRPr="2536DE11">
        <w:t>Palume SK-s selgitada, mis on andmete nimistu. Kui peate silmas andmekoosseisu, siis tuleb seda normi sõnastamisel arvestada.</w:t>
      </w:r>
    </w:p>
  </w:comment>
  <w:comment w:id="36" w:author="Kärt Voor - JUSTDIGI" w:date="2025-09-30T13:30:00Z" w:initials="KJ">
    <w:p w14:paraId="25416EE8" w14:textId="0B70EE57" w:rsidR="005A0F32" w:rsidRDefault="005A0F32">
      <w:r>
        <w:annotationRef/>
      </w:r>
      <w:r w:rsidRPr="7C846D59">
        <w:t xml:space="preserve">Kas sisuliselt õige on hoopis "kohustus"? Kui jah, siis tuleb normi muuta. </w:t>
      </w:r>
    </w:p>
  </w:comment>
  <w:comment w:id="37" w:author="Kärt Voor - JUSTDIGI" w:date="2025-09-30T13:27:00Z" w:initials="KJ">
    <w:p w14:paraId="713043F4" w14:textId="0D891D7E" w:rsidR="005A0F32" w:rsidRDefault="005A0F32">
      <w:r>
        <w:annotationRef/>
      </w:r>
      <w:r w:rsidRPr="73DDF68F">
        <w:t>Lühendeid ei kasutata (HÕNTE § 19 lg 1).</w:t>
      </w:r>
    </w:p>
  </w:comment>
  <w:comment w:id="39" w:author="Kärt Voor - JUSTDIGI" w:date="2025-09-30T13:33:00Z" w:initials="KJ">
    <w:p w14:paraId="2FA5DF24" w14:textId="04DE2AB3" w:rsidR="005A0F32" w:rsidRDefault="005A0F32">
      <w:r>
        <w:annotationRef/>
      </w:r>
      <w:r w:rsidRPr="27702AC0">
        <w:t>Ebaselge, mis asjakohased andmed - SK-s märgitakse, et "</w:t>
      </w:r>
      <w:r w:rsidRPr="0471E2EB">
        <w:rPr>
          <w:b/>
          <w:bCs/>
        </w:rPr>
        <w:t>Eelnõu § 1 punktiga 40</w:t>
      </w:r>
      <w:r w:rsidRPr="1399C6FF">
        <w:t xml:space="preserve"> täiendatakse KPS § 61 lõikega 31, millega lisandub kutselisel kalapüügil merel andmete esitamise kohustus tundlike liikide kohta". Seega tuleb EN täpsustada ja märkida, et esitatakse andmed tundlike liikide kohta.</w:t>
      </w:r>
    </w:p>
  </w:comment>
  <w:comment w:id="40" w:author="Kärt Voor - JUSTDIGI" w:date="2025-09-30T13:34:00Z" w:initials="KJ">
    <w:p w14:paraId="2D871139" w14:textId="4DEC3029" w:rsidR="005A0F32" w:rsidRDefault="005A0F32">
      <w:r>
        <w:annotationRef/>
      </w:r>
      <w:r w:rsidRPr="60C72952">
        <w:t>KPS § 61 lg 8 kehtetuks tunnistamine tuleb viia p-ks 44.</w:t>
      </w:r>
    </w:p>
  </w:comment>
  <w:comment w:id="43" w:author="Kärt Voor - JUSTDIGI" w:date="2025-09-30T13:38:00Z" w:initials="KJ">
    <w:p w14:paraId="17DF969A" w14:textId="5098781F" w:rsidR="005A0F32" w:rsidRDefault="005A0F32">
      <w:r>
        <w:annotationRef/>
      </w:r>
      <w:r w:rsidRPr="225A6BD9">
        <w:t>Palume lisada ka uue komisjoni rakendusmääruse andmed ja arvestada ka HÕNTE § 29 lg-tes 3 ja 4 sätestatuga (viite vormistamise reeglid).</w:t>
      </w:r>
    </w:p>
  </w:comment>
  <w:comment w:id="45" w:author="Kärt Voor - JUSTDIGI" w:date="2025-09-30T13:48:00Z" w:initials="KJ">
    <w:p w14:paraId="34B7E867" w14:textId="20C4C3FE" w:rsidR="005A0F32" w:rsidRDefault="005A0F32">
      <w:r>
        <w:annotationRef/>
      </w:r>
      <w:r w:rsidRPr="7C668ADE">
        <w:t>Võimalusel viidata konkreetsetele artiklitele, sest viide peab olema võimalikult täpne.</w:t>
      </w:r>
    </w:p>
  </w:comment>
  <w:comment w:id="46" w:author="Kärt Voor - JUSTDIGI" w:date="2025-09-30T13:49:00Z" w:initials="KJ">
    <w:p w14:paraId="2CF10115" w14:textId="3AACC99F" w:rsidR="005A0F32" w:rsidRDefault="005A0F32">
      <w:r>
        <w:annotationRef/>
      </w:r>
      <w:r w:rsidRPr="4AD1E991">
        <w:t>Palume SK-s selgitada, mida see "heakskiit" sisuliselt tähendab - kui see tähendab, et KeA peab andma selleks loa, siis tuleb nii sätestada ja näha ette ka normid selle loa taotlemiseks. EN tuleb täpsustada, et selguks "heakskiidu" sisu.</w:t>
      </w:r>
    </w:p>
  </w:comment>
  <w:comment w:id="47" w:author="Kärt Voor - JUSTDIGI" w:date="2025-09-30T13:57:00Z" w:initials="KJ">
    <w:p w14:paraId="745206FD" w14:textId="7BEAC6AA" w:rsidR="005A0F32" w:rsidRDefault="005A0F32">
      <w:r>
        <w:annotationRef/>
      </w:r>
      <w:r w:rsidRPr="418BD534">
        <w:t>SK kohaselt on lg 5 volitusnorm. Volitusnormid esitatakse trafaretses sõnastuses ehk: teema, kehtestaja ja akti liik. "võib" volitusnormi sõnastus on: akti kehtestaja, akt ja teema. Sellest volitusnormist on puudu akti liik ja SK-st puudu põhjendus, miks ei ole tegemist imperatiivse volitusnormiga. Palume EN ja SK täiendada.</w:t>
      </w:r>
    </w:p>
  </w:comment>
  <w:comment w:id="48" w:author="Kärt Voor - JUSTDIGI" w:date="2025-09-30T13:47:00Z" w:initials="KJ">
    <w:p w14:paraId="176712FF" w14:textId="1AED813B" w:rsidR="005A0F32" w:rsidRDefault="005A0F32">
      <w:r>
        <w:annotationRef/>
      </w:r>
      <w:r w:rsidRPr="7FA0F405">
        <w:t>Kuivõrd vol.norm annab võimaluse nõuete kehtestamiseks, mille hulgas on ka nõuded kaalumisega seotud rajatistele ja süsteemidele, mis võivad nõuda kala kaalumisega tegelevatelt isikutelt lisainvesteeringuid, siis palume selliste nõuete raamid esitada seaduse tasandil. Ütlete SK-s, et uus EL kaalumist käsitlev rakendusmäärus on alles töös ja seetõttu soovitakse kehtestada volitusnorm otsustamiseks hilisemas etapis - leiame, et vol.normi asemel tuleb seadust nõuetega täiendada siis, kui on selge, millised nõu</w:t>
      </w:r>
      <w:r w:rsidRPr="7FA0F405">
        <w:t>ded on. Palume vol.norm EN-st välja jätta.</w:t>
      </w:r>
    </w:p>
  </w:comment>
  <w:comment w:id="49" w:author="Kärt Voor - JUSTDIGI" w:date="2025-09-30T14:00:00Z" w:initials="KJ">
    <w:p w14:paraId="394A8B16" w14:textId="6D7833D8" w:rsidR="005A0F32" w:rsidRDefault="005A0F32">
      <w:r>
        <w:annotationRef/>
      </w:r>
      <w:r w:rsidRPr="3230981B">
        <w:t>Arvestades rjv käigus erimeetmete kasutamise riive ulatust, siis on tava, et normide vahemike esitamise asemel loetletakse kõik normid, nt mitte §-des 30-32, vaid §-des 30, 31 ja 32. Seda seetõttu, et loetelusse erimeetme lisandumisel ei oleks see automaatselt hõlmatud, vaid selle vajadus läbi mõeldud ja põhjendatud. Seetõttu palume KPS § 64 tekst tervikuna uuesti sõnastada ja kõik erimeetmed üksikult loetleda.</w:t>
      </w:r>
    </w:p>
  </w:comment>
  <w:comment w:id="51" w:author="Kärt Voor - JUSTDIGI" w:date="2025-09-30T14:04:00Z" w:initials="KJ">
    <w:p w14:paraId="5301C9ED" w14:textId="5BB99556" w:rsidR="005A0F32" w:rsidRDefault="005A0F32">
      <w:r>
        <w:annotationRef/>
      </w:r>
      <w:r w:rsidRPr="545ECAFF">
        <w:t>Palume kontrolltehingu regulatsioon esitada eraldi §-s. Vt nt alkoholiseaduse § 52(1).</w:t>
      </w:r>
    </w:p>
  </w:comment>
  <w:comment w:id="55" w:author="Kärt Voor - JUSTDIGI" w:date="2025-09-30T14:05:00Z" w:initials="KJ">
    <w:p w14:paraId="5B0E96A4" w14:textId="38813B65" w:rsidR="005A0F32" w:rsidRDefault="005A0F32">
      <w:r>
        <w:annotationRef/>
      </w:r>
      <w:r w:rsidRPr="5CBBB48D">
        <w:t xml:space="preserve">Kui edastatakse ja esitatakse ka isikuandmeid, siis peavad need olema loetletud seaduses. </w:t>
      </w:r>
    </w:p>
  </w:comment>
  <w:comment w:id="56" w:author="Kärt Voor - JUSTDIGI" w:date="2025-09-30T14:09:00Z" w:initials="KJ">
    <w:p w14:paraId="01EEA179" w14:textId="04780C11" w:rsidR="005A0F32" w:rsidRDefault="005A0F32">
      <w:r>
        <w:annotationRef/>
      </w:r>
      <w:r w:rsidRPr="65BED3C8">
        <w:t>Selline nõue peab olema seaduse tasandil. Seni, kuni see nõue ei ole vajalik, põhjendatud ja eesmärk ei ole selge, tuleb see EN-st välja jätta. Kui see nõue on vajalik, siis tuleb SK-s põhjendada selle vajalikkust ja eesmärki ning esitada norm seaduses.</w:t>
      </w:r>
    </w:p>
  </w:comment>
  <w:comment w:id="65" w:author="Kärt Voor - JUSTDIGI" w:date="2025-09-30T14:11:00Z" w:initials="KJ">
    <w:p w14:paraId="6E1872E5" w14:textId="0A9EE1D1" w:rsidR="005A0F32" w:rsidRDefault="005A0F32">
      <w:r>
        <w:annotationRef/>
      </w:r>
      <w:r w:rsidRPr="0807817B">
        <w:t xml:space="preserve">Kui vaja muuta § 71 lg-t 1, siis tuleb esitada ka lg 1 sissejuhatav lauseosa. </w:t>
      </w:r>
    </w:p>
  </w:comment>
  <w:comment w:id="70" w:author="Kärt Voor - JUSTDIGI" w:date="2025-09-30T14:12:00Z" w:initials="KJ">
    <w:p w14:paraId="2B1F368C" w14:textId="1E1BB6F4" w:rsidR="005A0F32" w:rsidRDefault="005A0F32">
      <w:r>
        <w:annotationRef/>
      </w:r>
      <w:r w:rsidRPr="01E146CB">
        <w:t>Palume täiendada määruse numbrit.</w:t>
      </w:r>
    </w:p>
  </w:comment>
  <w:comment w:id="71" w:author="Kärt Voor - JUSTDIGI" w:date="2025-09-30T14:13:00Z" w:initials="KJ">
    <w:p w14:paraId="2DBC8208" w14:textId="0A8B39AB" w:rsidR="005A0F32" w:rsidRDefault="005A0F32">
      <w:r>
        <w:annotationRef/>
      </w:r>
      <w:r w:rsidRPr="66216D1D">
        <w:t>Palume esitada viide nõukogu määrusele, sest viidata tuleb otse asjakohasele normile, mitte teise normi kaudu.</w:t>
      </w:r>
    </w:p>
  </w:comment>
  <w:comment w:id="74" w:author="Kärt Voor - JUSTDIGI" w:date="2025-09-30T14:17:00Z" w:initials="KJ">
    <w:p w14:paraId="3121F31B" w14:textId="4EF6AADD" w:rsidR="005A0F32" w:rsidRDefault="005A0F32">
      <w:r>
        <w:annotationRef/>
      </w:r>
      <w:r w:rsidRPr="035D8605">
        <w:t>Ebaselge, mida see lause peaks reguleerima. Kui KeA teeb otsuse, siis on see haldusakt. Kui soovitakse reguleerida, et see otsus on täitedokument täitemenetluse seadustiku § 2 lõike 1 punkti 21 tähenduses, siis tuleb EN-s sedasi ka öelda. Palume EN täpsustada.</w:t>
      </w:r>
    </w:p>
  </w:comment>
  <w:comment w:id="75" w:author="Kärt Voor - JUSTDIGI" w:date="2025-09-30T14:19:00Z" w:initials="KJ">
    <w:p w14:paraId="07BEF4EA" w14:textId="424DDD12" w:rsidR="005A0F32" w:rsidRDefault="005A0F32">
      <w:r>
        <w:annotationRef/>
      </w:r>
      <w:r w:rsidRPr="13FD8EE1">
        <w:t>Palume lähtuda EN-ga muudetava KPS § 69 sõnastusest, mille lg-s 1 on nimetatud "laevaseireseade".</w:t>
      </w:r>
    </w:p>
  </w:comment>
  <w:comment w:id="86" w:author="Kärt Voor - JUSTDIGI" w:date="2025-09-23T13:42:00Z" w:initials="KJ">
    <w:p w14:paraId="43D60BCE" w14:textId="14DD33DC" w:rsidR="0050333C" w:rsidRDefault="0050333C">
      <w:pPr>
        <w:pStyle w:val="Kommentaaritekst"/>
      </w:pPr>
      <w:r>
        <w:rPr>
          <w:rStyle w:val="Kommentaariviide"/>
        </w:rPr>
        <w:annotationRef/>
      </w:r>
      <w:r w:rsidRPr="141902FF">
        <w:t>Kuivõrd tähestikus on l-täht enne r-tähte, siis tuleb §-s 2 esitada kalandusturu korraldamise seaduse muudatused.</w:t>
      </w:r>
    </w:p>
  </w:comment>
  <w:comment w:id="88" w:author="Kärt Voor - JUSTDIGI" w:date="2025-09-30T14:25:00Z" w:initials="KJ">
    <w:p w14:paraId="1AAFF43C" w14:textId="4A6249E4" w:rsidR="005A0F32" w:rsidRDefault="005A0F32">
      <w:r>
        <w:annotationRef/>
      </w:r>
      <w:r w:rsidRPr="0BE8F5CC">
        <w:t>Muutmispunktid peavad olema paksus kirjas.</w:t>
      </w:r>
    </w:p>
  </w:comment>
  <w:comment w:id="89" w:author="Kärt Voor - JUSTDIGI" w:date="2025-09-30T14:26:00Z" w:initials="KJ">
    <w:p w14:paraId="7AA1ACFF" w14:textId="341EC8CC" w:rsidR="005A0F32" w:rsidRDefault="005A0F32">
      <w:r>
        <w:annotationRef/>
      </w:r>
      <w:r w:rsidRPr="54B590DA">
        <w:t>Muutmispunktid peavad olema paksus kirjas.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9E612DE" w15:done="0"/>
  <w15:commentEx w15:paraId="1ACB325A" w15:done="0"/>
  <w15:commentEx w15:paraId="492E174C" w15:done="0"/>
  <w15:commentEx w15:paraId="19C3CE0B" w15:done="0"/>
  <w15:commentEx w15:paraId="3A75268B" w15:done="0"/>
  <w15:commentEx w15:paraId="2C236B17" w15:done="0"/>
  <w15:commentEx w15:paraId="4F84BF3A" w15:done="0"/>
  <w15:commentEx w15:paraId="7D4764DF" w15:done="0"/>
  <w15:commentEx w15:paraId="0344CCA1" w15:done="0"/>
  <w15:commentEx w15:paraId="3BC5938C" w15:done="0"/>
  <w15:commentEx w15:paraId="3989EA2A" w15:done="0"/>
  <w15:commentEx w15:paraId="68B8112F" w15:done="0"/>
  <w15:commentEx w15:paraId="4F5C6075" w15:done="0"/>
  <w15:commentEx w15:paraId="25416EE8" w15:done="0"/>
  <w15:commentEx w15:paraId="713043F4" w15:done="0"/>
  <w15:commentEx w15:paraId="2FA5DF24" w15:done="0"/>
  <w15:commentEx w15:paraId="2D871139" w15:done="0"/>
  <w15:commentEx w15:paraId="17DF969A" w15:done="0"/>
  <w15:commentEx w15:paraId="34B7E867" w15:done="0"/>
  <w15:commentEx w15:paraId="2CF10115" w15:done="0"/>
  <w15:commentEx w15:paraId="745206FD" w15:done="0"/>
  <w15:commentEx w15:paraId="176712FF" w15:done="0"/>
  <w15:commentEx w15:paraId="394A8B16" w15:done="0"/>
  <w15:commentEx w15:paraId="5301C9ED" w15:done="0"/>
  <w15:commentEx w15:paraId="5B0E96A4" w15:done="0"/>
  <w15:commentEx w15:paraId="01EEA179" w15:done="0"/>
  <w15:commentEx w15:paraId="6E1872E5" w15:done="0"/>
  <w15:commentEx w15:paraId="2B1F368C" w15:done="0"/>
  <w15:commentEx w15:paraId="2DBC8208" w15:done="0"/>
  <w15:commentEx w15:paraId="3121F31B" w15:done="0"/>
  <w15:commentEx w15:paraId="07BEF4EA" w15:done="0"/>
  <w15:commentEx w15:paraId="43D60BCE" w15:done="0"/>
  <w15:commentEx w15:paraId="1AAFF43C" w15:done="0"/>
  <w15:commentEx w15:paraId="7AA1AC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ECEEF7" w16cex:dateUtc="2025-09-30T10:41:00Z"/>
  <w16cex:commentExtensible w16cex:durableId="0E6B9C2C" w16cex:dateUtc="2025-09-23T10:40:00Z"/>
  <w16cex:commentExtensible w16cex:durableId="1CB63A5A" w16cex:dateUtc="2025-09-23T10:46:00Z"/>
  <w16cex:commentExtensible w16cex:durableId="036A905A" w16cex:dateUtc="2025-10-02T06:21:00Z"/>
  <w16cex:commentExtensible w16cex:durableId="0B2548D5" w16cex:dateUtc="2025-09-25T11:08:00Z"/>
  <w16cex:commentExtensible w16cex:durableId="0356EA1B" w16cex:dateUtc="2025-09-25T11:15:00Z"/>
  <w16cex:commentExtensible w16cex:durableId="3A0FFE4F" w16cex:dateUtc="2025-09-30T10:39:00Z"/>
  <w16cex:commentExtensible w16cex:durableId="583E7185" w16cex:dateUtc="2025-09-25T12:46:00Z"/>
  <w16cex:commentExtensible w16cex:durableId="5C83C3A3" w16cex:dateUtc="2025-09-25T13:05:00Z"/>
  <w16cex:commentExtensible w16cex:durableId="1A25E3CF" w16cex:dateUtc="2025-09-25T13:09:00Z"/>
  <w16cex:commentExtensible w16cex:durableId="26386725" w16cex:dateUtc="2025-09-25T13:12:00Z"/>
  <w16cex:commentExtensible w16cex:durableId="650F252D" w16cex:dateUtc="2025-09-30T10:26:00Z"/>
  <w16cex:commentExtensible w16cex:durableId="6246EB0C" w16cex:dateUtc="2025-09-30T10:29:00Z"/>
  <w16cex:commentExtensible w16cex:durableId="752409DC" w16cex:dateUtc="2025-09-30T10:30:00Z"/>
  <w16cex:commentExtensible w16cex:durableId="45364C04" w16cex:dateUtc="2025-09-30T10:27:00Z"/>
  <w16cex:commentExtensible w16cex:durableId="573EB1C0" w16cex:dateUtc="2025-09-30T10:33:00Z"/>
  <w16cex:commentExtensible w16cex:durableId="647874B0" w16cex:dateUtc="2025-09-30T10:34:00Z"/>
  <w16cex:commentExtensible w16cex:durableId="59F64E58" w16cex:dateUtc="2025-09-30T10:38:00Z"/>
  <w16cex:commentExtensible w16cex:durableId="27EECA3B" w16cex:dateUtc="2025-09-30T10:48:00Z"/>
  <w16cex:commentExtensible w16cex:durableId="2EBCE48E" w16cex:dateUtc="2025-09-30T10:49:00Z"/>
  <w16cex:commentExtensible w16cex:durableId="2FC6E80A" w16cex:dateUtc="2025-09-30T10:57:00Z"/>
  <w16cex:commentExtensible w16cex:durableId="6A186F59" w16cex:dateUtc="2025-09-30T10:47:00Z"/>
  <w16cex:commentExtensible w16cex:durableId="4E7435BA" w16cex:dateUtc="2025-09-30T11:00:00Z"/>
  <w16cex:commentExtensible w16cex:durableId="78E80C8D" w16cex:dateUtc="2025-09-30T11:04:00Z"/>
  <w16cex:commentExtensible w16cex:durableId="416E1671" w16cex:dateUtc="2025-09-30T11:05:00Z"/>
  <w16cex:commentExtensible w16cex:durableId="07BC308D" w16cex:dateUtc="2025-09-30T11:09:00Z"/>
  <w16cex:commentExtensible w16cex:durableId="5B3B1654" w16cex:dateUtc="2025-09-30T11:11:00Z"/>
  <w16cex:commentExtensible w16cex:durableId="4FF05392" w16cex:dateUtc="2025-09-30T11:12:00Z"/>
  <w16cex:commentExtensible w16cex:durableId="4537BF2B" w16cex:dateUtc="2025-09-30T11:13:00Z"/>
  <w16cex:commentExtensible w16cex:durableId="30676562" w16cex:dateUtc="2025-09-30T11:17:00Z"/>
  <w16cex:commentExtensible w16cex:durableId="64C55B1A" w16cex:dateUtc="2025-09-30T11:19:00Z"/>
  <w16cex:commentExtensible w16cex:durableId="28F67C3A" w16cex:dateUtc="2025-09-23T10:42:00Z"/>
  <w16cex:commentExtensible w16cex:durableId="74CB2A8B" w16cex:dateUtc="2025-09-30T11:25:00Z"/>
  <w16cex:commentExtensible w16cex:durableId="42EDC7AC" w16cex:dateUtc="2025-09-30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E612DE" w16cid:durableId="30ECEEF7"/>
  <w16cid:commentId w16cid:paraId="1ACB325A" w16cid:durableId="0E6B9C2C"/>
  <w16cid:commentId w16cid:paraId="492E174C" w16cid:durableId="1CB63A5A"/>
  <w16cid:commentId w16cid:paraId="19C3CE0B" w16cid:durableId="036A905A"/>
  <w16cid:commentId w16cid:paraId="3A75268B" w16cid:durableId="0B2548D5"/>
  <w16cid:commentId w16cid:paraId="2C236B17" w16cid:durableId="0356EA1B"/>
  <w16cid:commentId w16cid:paraId="4F84BF3A" w16cid:durableId="3A0FFE4F"/>
  <w16cid:commentId w16cid:paraId="7D4764DF" w16cid:durableId="583E7185"/>
  <w16cid:commentId w16cid:paraId="0344CCA1" w16cid:durableId="5C83C3A3"/>
  <w16cid:commentId w16cid:paraId="3BC5938C" w16cid:durableId="1A25E3CF"/>
  <w16cid:commentId w16cid:paraId="3989EA2A" w16cid:durableId="26386725"/>
  <w16cid:commentId w16cid:paraId="68B8112F" w16cid:durableId="650F252D"/>
  <w16cid:commentId w16cid:paraId="4F5C6075" w16cid:durableId="6246EB0C"/>
  <w16cid:commentId w16cid:paraId="25416EE8" w16cid:durableId="752409DC"/>
  <w16cid:commentId w16cid:paraId="713043F4" w16cid:durableId="45364C04"/>
  <w16cid:commentId w16cid:paraId="2FA5DF24" w16cid:durableId="573EB1C0"/>
  <w16cid:commentId w16cid:paraId="2D871139" w16cid:durableId="647874B0"/>
  <w16cid:commentId w16cid:paraId="17DF969A" w16cid:durableId="59F64E58"/>
  <w16cid:commentId w16cid:paraId="34B7E867" w16cid:durableId="27EECA3B"/>
  <w16cid:commentId w16cid:paraId="2CF10115" w16cid:durableId="2EBCE48E"/>
  <w16cid:commentId w16cid:paraId="745206FD" w16cid:durableId="2FC6E80A"/>
  <w16cid:commentId w16cid:paraId="176712FF" w16cid:durableId="6A186F59"/>
  <w16cid:commentId w16cid:paraId="394A8B16" w16cid:durableId="4E7435BA"/>
  <w16cid:commentId w16cid:paraId="5301C9ED" w16cid:durableId="78E80C8D"/>
  <w16cid:commentId w16cid:paraId="5B0E96A4" w16cid:durableId="416E1671"/>
  <w16cid:commentId w16cid:paraId="01EEA179" w16cid:durableId="07BC308D"/>
  <w16cid:commentId w16cid:paraId="6E1872E5" w16cid:durableId="5B3B1654"/>
  <w16cid:commentId w16cid:paraId="2B1F368C" w16cid:durableId="4FF05392"/>
  <w16cid:commentId w16cid:paraId="2DBC8208" w16cid:durableId="4537BF2B"/>
  <w16cid:commentId w16cid:paraId="3121F31B" w16cid:durableId="30676562"/>
  <w16cid:commentId w16cid:paraId="07BEF4EA" w16cid:durableId="64C55B1A"/>
  <w16cid:commentId w16cid:paraId="43D60BCE" w16cid:durableId="28F67C3A"/>
  <w16cid:commentId w16cid:paraId="1AAFF43C" w16cid:durableId="74CB2A8B"/>
  <w16cid:commentId w16cid:paraId="7AA1ACFF" w16cid:durableId="42EDC7A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7D327" w14:textId="77777777" w:rsidR="00E419BD" w:rsidRDefault="00E419BD" w:rsidP="0040467E">
      <w:pPr>
        <w:spacing w:after="0" w:line="240" w:lineRule="auto"/>
      </w:pPr>
      <w:r>
        <w:separator/>
      </w:r>
    </w:p>
  </w:endnote>
  <w:endnote w:type="continuationSeparator" w:id="0">
    <w:p w14:paraId="7AF366FB" w14:textId="77777777" w:rsidR="00E419BD" w:rsidRDefault="00E419BD" w:rsidP="0040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2483995"/>
      <w:docPartObj>
        <w:docPartGallery w:val="Page Numbers (Bottom of Page)"/>
        <w:docPartUnique/>
      </w:docPartObj>
    </w:sdtPr>
    <w:sdtEndPr>
      <w:rPr>
        <w:rFonts w:ascii="Times New Roman" w:hAnsi="Times New Roman" w:cs="Times New Roman"/>
        <w:sz w:val="24"/>
        <w:szCs w:val="24"/>
      </w:rPr>
    </w:sdtEndPr>
    <w:sdtContent>
      <w:p w14:paraId="6B959CE5" w14:textId="1E51B8AE" w:rsidR="00860340" w:rsidRPr="00091731" w:rsidRDefault="00860340">
        <w:pPr>
          <w:pStyle w:val="Jalus"/>
          <w:jc w:val="center"/>
          <w:rPr>
            <w:rFonts w:ascii="Times New Roman" w:hAnsi="Times New Roman" w:cs="Times New Roman"/>
            <w:sz w:val="24"/>
            <w:szCs w:val="24"/>
          </w:rPr>
        </w:pPr>
        <w:r w:rsidRPr="00091731">
          <w:rPr>
            <w:rFonts w:ascii="Times New Roman" w:hAnsi="Times New Roman" w:cs="Times New Roman"/>
            <w:sz w:val="24"/>
            <w:szCs w:val="24"/>
          </w:rPr>
          <w:fldChar w:fldCharType="begin"/>
        </w:r>
        <w:r w:rsidRPr="00091731">
          <w:rPr>
            <w:rFonts w:ascii="Times New Roman" w:hAnsi="Times New Roman" w:cs="Times New Roman"/>
            <w:sz w:val="24"/>
            <w:szCs w:val="24"/>
          </w:rPr>
          <w:instrText>PAGE   \* MERGEFORMAT</w:instrText>
        </w:r>
        <w:r w:rsidRPr="00091731">
          <w:rPr>
            <w:rFonts w:ascii="Times New Roman" w:hAnsi="Times New Roman" w:cs="Times New Roman"/>
            <w:sz w:val="24"/>
            <w:szCs w:val="24"/>
          </w:rPr>
          <w:fldChar w:fldCharType="separate"/>
        </w:r>
        <w:r w:rsidRPr="00091731">
          <w:rPr>
            <w:rFonts w:ascii="Times New Roman" w:hAnsi="Times New Roman" w:cs="Times New Roman"/>
            <w:sz w:val="24"/>
            <w:szCs w:val="24"/>
          </w:rPr>
          <w:t>2</w:t>
        </w:r>
        <w:r w:rsidRPr="00091731">
          <w:rPr>
            <w:rFonts w:ascii="Times New Roman" w:hAnsi="Times New Roman" w:cs="Times New Roman"/>
            <w:sz w:val="24"/>
            <w:szCs w:val="24"/>
          </w:rPr>
          <w:fldChar w:fldCharType="end"/>
        </w:r>
      </w:p>
    </w:sdtContent>
  </w:sdt>
  <w:p w14:paraId="645C8AA0" w14:textId="77777777" w:rsidR="00860340" w:rsidRDefault="0086034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E5CF3" w14:textId="77777777" w:rsidR="00E419BD" w:rsidRDefault="00E419BD" w:rsidP="0040467E">
      <w:pPr>
        <w:spacing w:after="0" w:line="240" w:lineRule="auto"/>
      </w:pPr>
      <w:r>
        <w:separator/>
      </w:r>
    </w:p>
  </w:footnote>
  <w:footnote w:type="continuationSeparator" w:id="0">
    <w:p w14:paraId="1DC04390" w14:textId="77777777" w:rsidR="00E419BD" w:rsidRDefault="00E419BD" w:rsidP="00404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A4C2A"/>
    <w:multiLevelType w:val="hybridMultilevel"/>
    <w:tmpl w:val="0ECAAEFE"/>
    <w:lvl w:ilvl="0" w:tplc="03A0566E">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 w15:restartNumberingAfterBreak="0">
    <w:nsid w:val="3EFD26E4"/>
    <w:multiLevelType w:val="hybridMultilevel"/>
    <w:tmpl w:val="20640606"/>
    <w:lvl w:ilvl="0" w:tplc="7D0A877C">
      <w:start w:val="1"/>
      <w:numFmt w:val="decimal"/>
      <w:lvlText w:val="%1)"/>
      <w:lvlJc w:val="left"/>
      <w:pPr>
        <w:ind w:left="470" w:hanging="360"/>
      </w:pPr>
      <w:rPr>
        <w:rFonts w:hint="default"/>
      </w:rPr>
    </w:lvl>
    <w:lvl w:ilvl="1" w:tplc="04250019" w:tentative="1">
      <w:start w:val="1"/>
      <w:numFmt w:val="lowerLetter"/>
      <w:lvlText w:val="%2."/>
      <w:lvlJc w:val="left"/>
      <w:pPr>
        <w:ind w:left="1190" w:hanging="360"/>
      </w:pPr>
    </w:lvl>
    <w:lvl w:ilvl="2" w:tplc="0425001B" w:tentative="1">
      <w:start w:val="1"/>
      <w:numFmt w:val="lowerRoman"/>
      <w:lvlText w:val="%3."/>
      <w:lvlJc w:val="right"/>
      <w:pPr>
        <w:ind w:left="1910" w:hanging="180"/>
      </w:pPr>
    </w:lvl>
    <w:lvl w:ilvl="3" w:tplc="0425000F" w:tentative="1">
      <w:start w:val="1"/>
      <w:numFmt w:val="decimal"/>
      <w:lvlText w:val="%4."/>
      <w:lvlJc w:val="left"/>
      <w:pPr>
        <w:ind w:left="2630" w:hanging="360"/>
      </w:pPr>
    </w:lvl>
    <w:lvl w:ilvl="4" w:tplc="04250019" w:tentative="1">
      <w:start w:val="1"/>
      <w:numFmt w:val="lowerLetter"/>
      <w:lvlText w:val="%5."/>
      <w:lvlJc w:val="left"/>
      <w:pPr>
        <w:ind w:left="3350" w:hanging="360"/>
      </w:pPr>
    </w:lvl>
    <w:lvl w:ilvl="5" w:tplc="0425001B" w:tentative="1">
      <w:start w:val="1"/>
      <w:numFmt w:val="lowerRoman"/>
      <w:lvlText w:val="%6."/>
      <w:lvlJc w:val="right"/>
      <w:pPr>
        <w:ind w:left="4070" w:hanging="180"/>
      </w:pPr>
    </w:lvl>
    <w:lvl w:ilvl="6" w:tplc="0425000F" w:tentative="1">
      <w:start w:val="1"/>
      <w:numFmt w:val="decimal"/>
      <w:lvlText w:val="%7."/>
      <w:lvlJc w:val="left"/>
      <w:pPr>
        <w:ind w:left="4790" w:hanging="360"/>
      </w:pPr>
    </w:lvl>
    <w:lvl w:ilvl="7" w:tplc="04250019" w:tentative="1">
      <w:start w:val="1"/>
      <w:numFmt w:val="lowerLetter"/>
      <w:lvlText w:val="%8."/>
      <w:lvlJc w:val="left"/>
      <w:pPr>
        <w:ind w:left="5510" w:hanging="360"/>
      </w:pPr>
    </w:lvl>
    <w:lvl w:ilvl="8" w:tplc="0425001B" w:tentative="1">
      <w:start w:val="1"/>
      <w:numFmt w:val="lowerRoman"/>
      <w:lvlText w:val="%9."/>
      <w:lvlJc w:val="right"/>
      <w:pPr>
        <w:ind w:left="6230" w:hanging="180"/>
      </w:pPr>
    </w:lvl>
  </w:abstractNum>
  <w:abstractNum w:abstractNumId="2" w15:restartNumberingAfterBreak="0">
    <w:nsid w:val="45A50351"/>
    <w:multiLevelType w:val="hybridMultilevel"/>
    <w:tmpl w:val="9496C6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F10790F"/>
    <w:multiLevelType w:val="hybridMultilevel"/>
    <w:tmpl w:val="0B2E3CD8"/>
    <w:lvl w:ilvl="0" w:tplc="804A094E">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6E879EA"/>
    <w:multiLevelType w:val="hybridMultilevel"/>
    <w:tmpl w:val="C5640C36"/>
    <w:lvl w:ilvl="0" w:tplc="C2C47CC6">
      <w:start w:val="1"/>
      <w:numFmt w:val="decimal"/>
      <w:lvlText w:val="%1)"/>
      <w:lvlJc w:val="left"/>
      <w:pPr>
        <w:ind w:left="1440" w:hanging="360"/>
      </w:pPr>
    </w:lvl>
    <w:lvl w:ilvl="1" w:tplc="398AD422">
      <w:start w:val="1"/>
      <w:numFmt w:val="decimal"/>
      <w:lvlText w:val="%2)"/>
      <w:lvlJc w:val="left"/>
      <w:pPr>
        <w:ind w:left="1440" w:hanging="360"/>
      </w:pPr>
    </w:lvl>
    <w:lvl w:ilvl="2" w:tplc="D26AE572">
      <w:start w:val="1"/>
      <w:numFmt w:val="decimal"/>
      <w:lvlText w:val="%3)"/>
      <w:lvlJc w:val="left"/>
      <w:pPr>
        <w:ind w:left="1440" w:hanging="360"/>
      </w:pPr>
    </w:lvl>
    <w:lvl w:ilvl="3" w:tplc="ED128E96">
      <w:start w:val="1"/>
      <w:numFmt w:val="decimal"/>
      <w:lvlText w:val="%4)"/>
      <w:lvlJc w:val="left"/>
      <w:pPr>
        <w:ind w:left="1440" w:hanging="360"/>
      </w:pPr>
    </w:lvl>
    <w:lvl w:ilvl="4" w:tplc="78B42B8E">
      <w:start w:val="1"/>
      <w:numFmt w:val="decimal"/>
      <w:lvlText w:val="%5)"/>
      <w:lvlJc w:val="left"/>
      <w:pPr>
        <w:ind w:left="1440" w:hanging="360"/>
      </w:pPr>
    </w:lvl>
    <w:lvl w:ilvl="5" w:tplc="5C328104">
      <w:start w:val="1"/>
      <w:numFmt w:val="decimal"/>
      <w:lvlText w:val="%6)"/>
      <w:lvlJc w:val="left"/>
      <w:pPr>
        <w:ind w:left="1440" w:hanging="360"/>
      </w:pPr>
    </w:lvl>
    <w:lvl w:ilvl="6" w:tplc="D8500D2A">
      <w:start w:val="1"/>
      <w:numFmt w:val="decimal"/>
      <w:lvlText w:val="%7)"/>
      <w:lvlJc w:val="left"/>
      <w:pPr>
        <w:ind w:left="1440" w:hanging="360"/>
      </w:pPr>
    </w:lvl>
    <w:lvl w:ilvl="7" w:tplc="690A1858">
      <w:start w:val="1"/>
      <w:numFmt w:val="decimal"/>
      <w:lvlText w:val="%8)"/>
      <w:lvlJc w:val="left"/>
      <w:pPr>
        <w:ind w:left="1440" w:hanging="360"/>
      </w:pPr>
    </w:lvl>
    <w:lvl w:ilvl="8" w:tplc="3D229188">
      <w:start w:val="1"/>
      <w:numFmt w:val="decimal"/>
      <w:lvlText w:val="%9)"/>
      <w:lvlJc w:val="left"/>
      <w:pPr>
        <w:ind w:left="1440" w:hanging="360"/>
      </w:pPr>
    </w:lvl>
  </w:abstractNum>
  <w:num w:numId="1" w16cid:durableId="214631435">
    <w:abstractNumId w:val="1"/>
  </w:num>
  <w:num w:numId="2" w16cid:durableId="1386028225">
    <w:abstractNumId w:val="3"/>
  </w:num>
  <w:num w:numId="3" w16cid:durableId="245186408">
    <w:abstractNumId w:val="2"/>
  </w:num>
  <w:num w:numId="4" w16cid:durableId="298389187">
    <w:abstractNumId w:val="0"/>
  </w:num>
  <w:num w:numId="5" w16cid:durableId="135897140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ärt Voor - JUSTDIGI">
    <w15:presenceInfo w15:providerId="AD" w15:userId="S::kart.voor@justdigi.ee::52dc4114-728c-4d71-abb1-7c598a6ea6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BC8"/>
    <w:rsid w:val="00001B8E"/>
    <w:rsid w:val="000026A1"/>
    <w:rsid w:val="00002FCF"/>
    <w:rsid w:val="00003E0D"/>
    <w:rsid w:val="000066C0"/>
    <w:rsid w:val="000066F9"/>
    <w:rsid w:val="000077F5"/>
    <w:rsid w:val="0000791B"/>
    <w:rsid w:val="000103F2"/>
    <w:rsid w:val="000110A7"/>
    <w:rsid w:val="0001138D"/>
    <w:rsid w:val="00012D49"/>
    <w:rsid w:val="000134A7"/>
    <w:rsid w:val="000145E6"/>
    <w:rsid w:val="000161FC"/>
    <w:rsid w:val="00017245"/>
    <w:rsid w:val="000178FE"/>
    <w:rsid w:val="000209B8"/>
    <w:rsid w:val="00021844"/>
    <w:rsid w:val="000230CC"/>
    <w:rsid w:val="000230FD"/>
    <w:rsid w:val="00023106"/>
    <w:rsid w:val="00024552"/>
    <w:rsid w:val="000274B7"/>
    <w:rsid w:val="00033F9E"/>
    <w:rsid w:val="00034715"/>
    <w:rsid w:val="000347B7"/>
    <w:rsid w:val="00035412"/>
    <w:rsid w:val="00036CAD"/>
    <w:rsid w:val="000371CF"/>
    <w:rsid w:val="0003772F"/>
    <w:rsid w:val="000412DC"/>
    <w:rsid w:val="00041A4A"/>
    <w:rsid w:val="00041FEE"/>
    <w:rsid w:val="00042B1C"/>
    <w:rsid w:val="00043C57"/>
    <w:rsid w:val="00043D07"/>
    <w:rsid w:val="000446CC"/>
    <w:rsid w:val="00045F13"/>
    <w:rsid w:val="00046730"/>
    <w:rsid w:val="0004676E"/>
    <w:rsid w:val="00050538"/>
    <w:rsid w:val="0005334C"/>
    <w:rsid w:val="000535FF"/>
    <w:rsid w:val="00054672"/>
    <w:rsid w:val="00054950"/>
    <w:rsid w:val="00064294"/>
    <w:rsid w:val="0006726C"/>
    <w:rsid w:val="00067B55"/>
    <w:rsid w:val="00073610"/>
    <w:rsid w:val="000744FA"/>
    <w:rsid w:val="000757EA"/>
    <w:rsid w:val="00075C98"/>
    <w:rsid w:val="0007689F"/>
    <w:rsid w:val="000775BA"/>
    <w:rsid w:val="00077B3D"/>
    <w:rsid w:val="00077C4A"/>
    <w:rsid w:val="00081822"/>
    <w:rsid w:val="00081C56"/>
    <w:rsid w:val="000832BD"/>
    <w:rsid w:val="0008503E"/>
    <w:rsid w:val="00085457"/>
    <w:rsid w:val="000856A4"/>
    <w:rsid w:val="0008760B"/>
    <w:rsid w:val="00087DE2"/>
    <w:rsid w:val="0009097A"/>
    <w:rsid w:val="00090FB9"/>
    <w:rsid w:val="00091731"/>
    <w:rsid w:val="0009259F"/>
    <w:rsid w:val="000946C8"/>
    <w:rsid w:val="00094E5D"/>
    <w:rsid w:val="00095591"/>
    <w:rsid w:val="000A1CB4"/>
    <w:rsid w:val="000A4BE9"/>
    <w:rsid w:val="000A5D24"/>
    <w:rsid w:val="000A5E8C"/>
    <w:rsid w:val="000A625D"/>
    <w:rsid w:val="000A6362"/>
    <w:rsid w:val="000A7815"/>
    <w:rsid w:val="000A78AC"/>
    <w:rsid w:val="000B0521"/>
    <w:rsid w:val="000B0CD6"/>
    <w:rsid w:val="000B1A2F"/>
    <w:rsid w:val="000B1CAA"/>
    <w:rsid w:val="000B22CB"/>
    <w:rsid w:val="000B2DAC"/>
    <w:rsid w:val="000B328F"/>
    <w:rsid w:val="000B36D8"/>
    <w:rsid w:val="000B47F2"/>
    <w:rsid w:val="000B4D97"/>
    <w:rsid w:val="000B5A5B"/>
    <w:rsid w:val="000B5B91"/>
    <w:rsid w:val="000B6E48"/>
    <w:rsid w:val="000B6EFD"/>
    <w:rsid w:val="000C021C"/>
    <w:rsid w:val="000C07C3"/>
    <w:rsid w:val="000C0971"/>
    <w:rsid w:val="000C2D99"/>
    <w:rsid w:val="000C3304"/>
    <w:rsid w:val="000C3996"/>
    <w:rsid w:val="000C40D9"/>
    <w:rsid w:val="000C554B"/>
    <w:rsid w:val="000C592F"/>
    <w:rsid w:val="000C5DDC"/>
    <w:rsid w:val="000C69D5"/>
    <w:rsid w:val="000C6E44"/>
    <w:rsid w:val="000C6E63"/>
    <w:rsid w:val="000C7AEF"/>
    <w:rsid w:val="000D0B47"/>
    <w:rsid w:val="000D2697"/>
    <w:rsid w:val="000D2F48"/>
    <w:rsid w:val="000D30A9"/>
    <w:rsid w:val="000D35F6"/>
    <w:rsid w:val="000D3A6E"/>
    <w:rsid w:val="000D3F8B"/>
    <w:rsid w:val="000D4C56"/>
    <w:rsid w:val="000D5BFD"/>
    <w:rsid w:val="000D6489"/>
    <w:rsid w:val="000E0C83"/>
    <w:rsid w:val="000E221A"/>
    <w:rsid w:val="000E3586"/>
    <w:rsid w:val="000E4199"/>
    <w:rsid w:val="000E46A4"/>
    <w:rsid w:val="000E4C11"/>
    <w:rsid w:val="000E4EA7"/>
    <w:rsid w:val="000E4F8A"/>
    <w:rsid w:val="000E5932"/>
    <w:rsid w:val="000E6097"/>
    <w:rsid w:val="000E79C2"/>
    <w:rsid w:val="000F1C41"/>
    <w:rsid w:val="000F207D"/>
    <w:rsid w:val="000F4B0F"/>
    <w:rsid w:val="000F5188"/>
    <w:rsid w:val="000F564F"/>
    <w:rsid w:val="000F5816"/>
    <w:rsid w:val="000F668D"/>
    <w:rsid w:val="000F690B"/>
    <w:rsid w:val="001015AA"/>
    <w:rsid w:val="00102E9B"/>
    <w:rsid w:val="001040E7"/>
    <w:rsid w:val="00104C55"/>
    <w:rsid w:val="00106073"/>
    <w:rsid w:val="00106368"/>
    <w:rsid w:val="00107BF2"/>
    <w:rsid w:val="00107DE2"/>
    <w:rsid w:val="001131F6"/>
    <w:rsid w:val="00115461"/>
    <w:rsid w:val="00115F56"/>
    <w:rsid w:val="00116435"/>
    <w:rsid w:val="00116702"/>
    <w:rsid w:val="00117A1F"/>
    <w:rsid w:val="00120FE8"/>
    <w:rsid w:val="001216BA"/>
    <w:rsid w:val="0012397F"/>
    <w:rsid w:val="001240F0"/>
    <w:rsid w:val="0012505D"/>
    <w:rsid w:val="00125BDD"/>
    <w:rsid w:val="001268A9"/>
    <w:rsid w:val="00127804"/>
    <w:rsid w:val="001279A8"/>
    <w:rsid w:val="00130898"/>
    <w:rsid w:val="00130DF2"/>
    <w:rsid w:val="00131713"/>
    <w:rsid w:val="00131FEF"/>
    <w:rsid w:val="00132565"/>
    <w:rsid w:val="00132B11"/>
    <w:rsid w:val="00134E66"/>
    <w:rsid w:val="00135931"/>
    <w:rsid w:val="00135B3D"/>
    <w:rsid w:val="00135FAA"/>
    <w:rsid w:val="00137CEE"/>
    <w:rsid w:val="00140024"/>
    <w:rsid w:val="001430D9"/>
    <w:rsid w:val="0014316F"/>
    <w:rsid w:val="0014343B"/>
    <w:rsid w:val="00143719"/>
    <w:rsid w:val="00143FE9"/>
    <w:rsid w:val="00145748"/>
    <w:rsid w:val="001459CA"/>
    <w:rsid w:val="00145F1A"/>
    <w:rsid w:val="00150E17"/>
    <w:rsid w:val="00151B11"/>
    <w:rsid w:val="00152C08"/>
    <w:rsid w:val="00154D39"/>
    <w:rsid w:val="00155912"/>
    <w:rsid w:val="00155A68"/>
    <w:rsid w:val="00155E93"/>
    <w:rsid w:val="00157143"/>
    <w:rsid w:val="00157FBB"/>
    <w:rsid w:val="0016019C"/>
    <w:rsid w:val="00162046"/>
    <w:rsid w:val="001623CE"/>
    <w:rsid w:val="001633CE"/>
    <w:rsid w:val="00167265"/>
    <w:rsid w:val="001673C1"/>
    <w:rsid w:val="00167DA7"/>
    <w:rsid w:val="00170E79"/>
    <w:rsid w:val="00170F85"/>
    <w:rsid w:val="001712C9"/>
    <w:rsid w:val="001713C0"/>
    <w:rsid w:val="001724C5"/>
    <w:rsid w:val="00173E66"/>
    <w:rsid w:val="00176B80"/>
    <w:rsid w:val="00177D8F"/>
    <w:rsid w:val="00180316"/>
    <w:rsid w:val="001807BF"/>
    <w:rsid w:val="00181673"/>
    <w:rsid w:val="001821D9"/>
    <w:rsid w:val="001859DD"/>
    <w:rsid w:val="00186983"/>
    <w:rsid w:val="001870BF"/>
    <w:rsid w:val="001871C1"/>
    <w:rsid w:val="0019623E"/>
    <w:rsid w:val="00196C92"/>
    <w:rsid w:val="001A1EC9"/>
    <w:rsid w:val="001A3177"/>
    <w:rsid w:val="001A4D3D"/>
    <w:rsid w:val="001A6667"/>
    <w:rsid w:val="001A669D"/>
    <w:rsid w:val="001B035B"/>
    <w:rsid w:val="001B2FDB"/>
    <w:rsid w:val="001B33B9"/>
    <w:rsid w:val="001B3AEA"/>
    <w:rsid w:val="001B4446"/>
    <w:rsid w:val="001B7857"/>
    <w:rsid w:val="001C1474"/>
    <w:rsid w:val="001C1D5F"/>
    <w:rsid w:val="001C32D2"/>
    <w:rsid w:val="001C3521"/>
    <w:rsid w:val="001C3D98"/>
    <w:rsid w:val="001C48D6"/>
    <w:rsid w:val="001C5088"/>
    <w:rsid w:val="001C5159"/>
    <w:rsid w:val="001C5B68"/>
    <w:rsid w:val="001C7FE4"/>
    <w:rsid w:val="001D3CCE"/>
    <w:rsid w:val="001D3FBF"/>
    <w:rsid w:val="001D4A89"/>
    <w:rsid w:val="001D7F45"/>
    <w:rsid w:val="001E091C"/>
    <w:rsid w:val="001E181C"/>
    <w:rsid w:val="001E273F"/>
    <w:rsid w:val="001E48E0"/>
    <w:rsid w:val="001E52B6"/>
    <w:rsid w:val="001E655B"/>
    <w:rsid w:val="001E7944"/>
    <w:rsid w:val="001F0446"/>
    <w:rsid w:val="001F0559"/>
    <w:rsid w:val="001F1769"/>
    <w:rsid w:val="001F2474"/>
    <w:rsid w:val="001F7E4D"/>
    <w:rsid w:val="0020001D"/>
    <w:rsid w:val="00201B6B"/>
    <w:rsid w:val="002025D2"/>
    <w:rsid w:val="002030C0"/>
    <w:rsid w:val="002037BD"/>
    <w:rsid w:val="002100E6"/>
    <w:rsid w:val="002101C2"/>
    <w:rsid w:val="00210460"/>
    <w:rsid w:val="00210548"/>
    <w:rsid w:val="0021515D"/>
    <w:rsid w:val="00216759"/>
    <w:rsid w:val="002168E0"/>
    <w:rsid w:val="00220B2B"/>
    <w:rsid w:val="00221CD8"/>
    <w:rsid w:val="00222376"/>
    <w:rsid w:val="00223262"/>
    <w:rsid w:val="00224618"/>
    <w:rsid w:val="00224A8A"/>
    <w:rsid w:val="00224CD7"/>
    <w:rsid w:val="00225851"/>
    <w:rsid w:val="002273E8"/>
    <w:rsid w:val="00227CB0"/>
    <w:rsid w:val="0023049F"/>
    <w:rsid w:val="00232C14"/>
    <w:rsid w:val="00235E62"/>
    <w:rsid w:val="002364F4"/>
    <w:rsid w:val="002406CC"/>
    <w:rsid w:val="0024115F"/>
    <w:rsid w:val="0024136E"/>
    <w:rsid w:val="00241D73"/>
    <w:rsid w:val="00242659"/>
    <w:rsid w:val="002430BC"/>
    <w:rsid w:val="00243836"/>
    <w:rsid w:val="002460A1"/>
    <w:rsid w:val="002462E3"/>
    <w:rsid w:val="00250879"/>
    <w:rsid w:val="00251F02"/>
    <w:rsid w:val="00252684"/>
    <w:rsid w:val="00253A05"/>
    <w:rsid w:val="0025511D"/>
    <w:rsid w:val="0025631B"/>
    <w:rsid w:val="00256AA4"/>
    <w:rsid w:val="00256B03"/>
    <w:rsid w:val="00260200"/>
    <w:rsid w:val="0026215B"/>
    <w:rsid w:val="00262D4D"/>
    <w:rsid w:val="00262D52"/>
    <w:rsid w:val="00265A5A"/>
    <w:rsid w:val="00266723"/>
    <w:rsid w:val="0027123D"/>
    <w:rsid w:val="00272E71"/>
    <w:rsid w:val="0028063F"/>
    <w:rsid w:val="00280CFA"/>
    <w:rsid w:val="002821A9"/>
    <w:rsid w:val="00282286"/>
    <w:rsid w:val="00282A43"/>
    <w:rsid w:val="0028624B"/>
    <w:rsid w:val="00286615"/>
    <w:rsid w:val="00287F94"/>
    <w:rsid w:val="002913B7"/>
    <w:rsid w:val="0029200E"/>
    <w:rsid w:val="00294279"/>
    <w:rsid w:val="0029526C"/>
    <w:rsid w:val="00296D94"/>
    <w:rsid w:val="002A2227"/>
    <w:rsid w:val="002A4E7E"/>
    <w:rsid w:val="002A55A7"/>
    <w:rsid w:val="002A562E"/>
    <w:rsid w:val="002A596A"/>
    <w:rsid w:val="002A5D5F"/>
    <w:rsid w:val="002B1896"/>
    <w:rsid w:val="002B1A31"/>
    <w:rsid w:val="002B217F"/>
    <w:rsid w:val="002B22C6"/>
    <w:rsid w:val="002B6765"/>
    <w:rsid w:val="002B7630"/>
    <w:rsid w:val="002B7E2A"/>
    <w:rsid w:val="002C0442"/>
    <w:rsid w:val="002C09EC"/>
    <w:rsid w:val="002C2106"/>
    <w:rsid w:val="002C3035"/>
    <w:rsid w:val="002C4719"/>
    <w:rsid w:val="002C67A0"/>
    <w:rsid w:val="002C7EA3"/>
    <w:rsid w:val="002D0EB8"/>
    <w:rsid w:val="002D3476"/>
    <w:rsid w:val="002D3617"/>
    <w:rsid w:val="002D60ED"/>
    <w:rsid w:val="002E16F1"/>
    <w:rsid w:val="002E34F8"/>
    <w:rsid w:val="002E357D"/>
    <w:rsid w:val="002E5A08"/>
    <w:rsid w:val="002E5B2E"/>
    <w:rsid w:val="002E67EA"/>
    <w:rsid w:val="002F1228"/>
    <w:rsid w:val="002F427D"/>
    <w:rsid w:val="002F502E"/>
    <w:rsid w:val="002F5C9C"/>
    <w:rsid w:val="002F6601"/>
    <w:rsid w:val="002F7247"/>
    <w:rsid w:val="003000FA"/>
    <w:rsid w:val="003001E0"/>
    <w:rsid w:val="00302165"/>
    <w:rsid w:val="003021A6"/>
    <w:rsid w:val="00306C84"/>
    <w:rsid w:val="0030797E"/>
    <w:rsid w:val="0031029B"/>
    <w:rsid w:val="00310CFB"/>
    <w:rsid w:val="00311CE7"/>
    <w:rsid w:val="003120D0"/>
    <w:rsid w:val="003137DB"/>
    <w:rsid w:val="00313B2C"/>
    <w:rsid w:val="0031424B"/>
    <w:rsid w:val="00314EDE"/>
    <w:rsid w:val="003156C0"/>
    <w:rsid w:val="00315F52"/>
    <w:rsid w:val="003215BA"/>
    <w:rsid w:val="003217D3"/>
    <w:rsid w:val="00322DB6"/>
    <w:rsid w:val="00323355"/>
    <w:rsid w:val="003257F6"/>
    <w:rsid w:val="00326185"/>
    <w:rsid w:val="003273D7"/>
    <w:rsid w:val="00327F85"/>
    <w:rsid w:val="00332634"/>
    <w:rsid w:val="003342CF"/>
    <w:rsid w:val="003346C9"/>
    <w:rsid w:val="003364B1"/>
    <w:rsid w:val="00340D56"/>
    <w:rsid w:val="00340EF7"/>
    <w:rsid w:val="003415FD"/>
    <w:rsid w:val="00341B91"/>
    <w:rsid w:val="00343E7C"/>
    <w:rsid w:val="00345FD7"/>
    <w:rsid w:val="003466D8"/>
    <w:rsid w:val="00350108"/>
    <w:rsid w:val="00352AA3"/>
    <w:rsid w:val="0035387B"/>
    <w:rsid w:val="00354485"/>
    <w:rsid w:val="0035700C"/>
    <w:rsid w:val="003618AE"/>
    <w:rsid w:val="00361C5F"/>
    <w:rsid w:val="0036251D"/>
    <w:rsid w:val="00364260"/>
    <w:rsid w:val="00366D4A"/>
    <w:rsid w:val="00367001"/>
    <w:rsid w:val="00367A3D"/>
    <w:rsid w:val="00371DDC"/>
    <w:rsid w:val="00372CE7"/>
    <w:rsid w:val="00373946"/>
    <w:rsid w:val="00374057"/>
    <w:rsid w:val="00374381"/>
    <w:rsid w:val="00374618"/>
    <w:rsid w:val="00375737"/>
    <w:rsid w:val="00375FA2"/>
    <w:rsid w:val="00380BFD"/>
    <w:rsid w:val="00381E4D"/>
    <w:rsid w:val="00382218"/>
    <w:rsid w:val="00382EE8"/>
    <w:rsid w:val="00382FD9"/>
    <w:rsid w:val="00384240"/>
    <w:rsid w:val="00384942"/>
    <w:rsid w:val="0038515C"/>
    <w:rsid w:val="00386523"/>
    <w:rsid w:val="0038669F"/>
    <w:rsid w:val="00386AC1"/>
    <w:rsid w:val="0038740D"/>
    <w:rsid w:val="00387891"/>
    <w:rsid w:val="00391D90"/>
    <w:rsid w:val="00392D3E"/>
    <w:rsid w:val="0039504B"/>
    <w:rsid w:val="00395569"/>
    <w:rsid w:val="00396C66"/>
    <w:rsid w:val="0039768C"/>
    <w:rsid w:val="00397BAC"/>
    <w:rsid w:val="003A0BD7"/>
    <w:rsid w:val="003A1BCF"/>
    <w:rsid w:val="003A1DB4"/>
    <w:rsid w:val="003A4B07"/>
    <w:rsid w:val="003A52AD"/>
    <w:rsid w:val="003A53C4"/>
    <w:rsid w:val="003A591B"/>
    <w:rsid w:val="003A6585"/>
    <w:rsid w:val="003B1152"/>
    <w:rsid w:val="003B18BF"/>
    <w:rsid w:val="003B26DF"/>
    <w:rsid w:val="003B27CD"/>
    <w:rsid w:val="003B60E3"/>
    <w:rsid w:val="003B63D1"/>
    <w:rsid w:val="003B64A0"/>
    <w:rsid w:val="003C199F"/>
    <w:rsid w:val="003C1AA5"/>
    <w:rsid w:val="003C237B"/>
    <w:rsid w:val="003C45E8"/>
    <w:rsid w:val="003C4E80"/>
    <w:rsid w:val="003C6D3E"/>
    <w:rsid w:val="003C760F"/>
    <w:rsid w:val="003C7A22"/>
    <w:rsid w:val="003D014F"/>
    <w:rsid w:val="003D240E"/>
    <w:rsid w:val="003D4930"/>
    <w:rsid w:val="003D4966"/>
    <w:rsid w:val="003D54DF"/>
    <w:rsid w:val="003D55C0"/>
    <w:rsid w:val="003D5D26"/>
    <w:rsid w:val="003D6C6C"/>
    <w:rsid w:val="003D7345"/>
    <w:rsid w:val="003E0263"/>
    <w:rsid w:val="003E152B"/>
    <w:rsid w:val="003E18F6"/>
    <w:rsid w:val="003E2A46"/>
    <w:rsid w:val="003E3DE6"/>
    <w:rsid w:val="003E4EBD"/>
    <w:rsid w:val="003E5214"/>
    <w:rsid w:val="003E5235"/>
    <w:rsid w:val="003F0C29"/>
    <w:rsid w:val="003F0F49"/>
    <w:rsid w:val="003F2C03"/>
    <w:rsid w:val="00401087"/>
    <w:rsid w:val="004011DD"/>
    <w:rsid w:val="00401C37"/>
    <w:rsid w:val="004027AC"/>
    <w:rsid w:val="004043F2"/>
    <w:rsid w:val="0040467E"/>
    <w:rsid w:val="0040508F"/>
    <w:rsid w:val="00412A24"/>
    <w:rsid w:val="00412B9C"/>
    <w:rsid w:val="00415205"/>
    <w:rsid w:val="0041581A"/>
    <w:rsid w:val="00415E85"/>
    <w:rsid w:val="004162D1"/>
    <w:rsid w:val="00417B21"/>
    <w:rsid w:val="0042142A"/>
    <w:rsid w:val="00421B62"/>
    <w:rsid w:val="00424F52"/>
    <w:rsid w:val="004259A2"/>
    <w:rsid w:val="00425EF2"/>
    <w:rsid w:val="004263C1"/>
    <w:rsid w:val="00426BB8"/>
    <w:rsid w:val="0043043F"/>
    <w:rsid w:val="00431C9D"/>
    <w:rsid w:val="004324D6"/>
    <w:rsid w:val="00434863"/>
    <w:rsid w:val="004349EC"/>
    <w:rsid w:val="00435B9F"/>
    <w:rsid w:val="00437FC3"/>
    <w:rsid w:val="0044065D"/>
    <w:rsid w:val="004422DC"/>
    <w:rsid w:val="00442BEE"/>
    <w:rsid w:val="004451BD"/>
    <w:rsid w:val="0044687F"/>
    <w:rsid w:val="0045297C"/>
    <w:rsid w:val="00453295"/>
    <w:rsid w:val="00454722"/>
    <w:rsid w:val="00454CC1"/>
    <w:rsid w:val="0045640A"/>
    <w:rsid w:val="004564F6"/>
    <w:rsid w:val="00456865"/>
    <w:rsid w:val="0045729A"/>
    <w:rsid w:val="0045784F"/>
    <w:rsid w:val="00457904"/>
    <w:rsid w:val="00457B09"/>
    <w:rsid w:val="00462302"/>
    <w:rsid w:val="004638C1"/>
    <w:rsid w:val="00464B7C"/>
    <w:rsid w:val="00464E4F"/>
    <w:rsid w:val="004664EE"/>
    <w:rsid w:val="00470E76"/>
    <w:rsid w:val="00471290"/>
    <w:rsid w:val="004735C0"/>
    <w:rsid w:val="0047561E"/>
    <w:rsid w:val="00475A1E"/>
    <w:rsid w:val="00477A9F"/>
    <w:rsid w:val="004806E2"/>
    <w:rsid w:val="00481392"/>
    <w:rsid w:val="00483115"/>
    <w:rsid w:val="0048366F"/>
    <w:rsid w:val="00484A24"/>
    <w:rsid w:val="00484DC1"/>
    <w:rsid w:val="00485142"/>
    <w:rsid w:val="00487172"/>
    <w:rsid w:val="004909D0"/>
    <w:rsid w:val="00493A0E"/>
    <w:rsid w:val="00495D2E"/>
    <w:rsid w:val="00497141"/>
    <w:rsid w:val="00497D1D"/>
    <w:rsid w:val="004A2A32"/>
    <w:rsid w:val="004A2B8D"/>
    <w:rsid w:val="004A2EBB"/>
    <w:rsid w:val="004A7242"/>
    <w:rsid w:val="004A7BD4"/>
    <w:rsid w:val="004B084F"/>
    <w:rsid w:val="004B0AB1"/>
    <w:rsid w:val="004B0DF1"/>
    <w:rsid w:val="004B3DD1"/>
    <w:rsid w:val="004B4ED8"/>
    <w:rsid w:val="004B569F"/>
    <w:rsid w:val="004C002F"/>
    <w:rsid w:val="004C0B86"/>
    <w:rsid w:val="004C57CA"/>
    <w:rsid w:val="004C58F9"/>
    <w:rsid w:val="004C7143"/>
    <w:rsid w:val="004C790E"/>
    <w:rsid w:val="004D025E"/>
    <w:rsid w:val="004D0A21"/>
    <w:rsid w:val="004D14E3"/>
    <w:rsid w:val="004D2060"/>
    <w:rsid w:val="004D3A4F"/>
    <w:rsid w:val="004D4123"/>
    <w:rsid w:val="004D55A8"/>
    <w:rsid w:val="004E0D34"/>
    <w:rsid w:val="004E2A9F"/>
    <w:rsid w:val="004E4295"/>
    <w:rsid w:val="004E56B3"/>
    <w:rsid w:val="004E6957"/>
    <w:rsid w:val="004E76D8"/>
    <w:rsid w:val="004E77B9"/>
    <w:rsid w:val="004F1EB0"/>
    <w:rsid w:val="004F3445"/>
    <w:rsid w:val="004F3E5D"/>
    <w:rsid w:val="004F404A"/>
    <w:rsid w:val="004F4BCB"/>
    <w:rsid w:val="004F5B9B"/>
    <w:rsid w:val="004F62D9"/>
    <w:rsid w:val="004F66A6"/>
    <w:rsid w:val="005011FD"/>
    <w:rsid w:val="0050333C"/>
    <w:rsid w:val="005033FA"/>
    <w:rsid w:val="00503654"/>
    <w:rsid w:val="00503B36"/>
    <w:rsid w:val="00504150"/>
    <w:rsid w:val="0050572F"/>
    <w:rsid w:val="00505E60"/>
    <w:rsid w:val="00505E8C"/>
    <w:rsid w:val="00512325"/>
    <w:rsid w:val="00512FFA"/>
    <w:rsid w:val="00514DB9"/>
    <w:rsid w:val="0051537A"/>
    <w:rsid w:val="0051540E"/>
    <w:rsid w:val="00516CE5"/>
    <w:rsid w:val="00517C05"/>
    <w:rsid w:val="00517DD9"/>
    <w:rsid w:val="00522BF7"/>
    <w:rsid w:val="00523E6B"/>
    <w:rsid w:val="00524985"/>
    <w:rsid w:val="00524AB0"/>
    <w:rsid w:val="00525F3C"/>
    <w:rsid w:val="00527A91"/>
    <w:rsid w:val="00530536"/>
    <w:rsid w:val="00531279"/>
    <w:rsid w:val="00531A26"/>
    <w:rsid w:val="00531E6A"/>
    <w:rsid w:val="0053298C"/>
    <w:rsid w:val="00533CDC"/>
    <w:rsid w:val="00535E22"/>
    <w:rsid w:val="005373CE"/>
    <w:rsid w:val="00537DC3"/>
    <w:rsid w:val="005409DB"/>
    <w:rsid w:val="00540EDD"/>
    <w:rsid w:val="00542036"/>
    <w:rsid w:val="0054241E"/>
    <w:rsid w:val="005432BB"/>
    <w:rsid w:val="0054526E"/>
    <w:rsid w:val="0054575E"/>
    <w:rsid w:val="00545EE2"/>
    <w:rsid w:val="0054657D"/>
    <w:rsid w:val="00546E04"/>
    <w:rsid w:val="0055007B"/>
    <w:rsid w:val="00550E6E"/>
    <w:rsid w:val="0055333D"/>
    <w:rsid w:val="0055351E"/>
    <w:rsid w:val="00553FF0"/>
    <w:rsid w:val="00555AF3"/>
    <w:rsid w:val="00556269"/>
    <w:rsid w:val="00557D3B"/>
    <w:rsid w:val="005613AB"/>
    <w:rsid w:val="00563273"/>
    <w:rsid w:val="00563349"/>
    <w:rsid w:val="00563E69"/>
    <w:rsid w:val="0056533F"/>
    <w:rsid w:val="00565B69"/>
    <w:rsid w:val="00567325"/>
    <w:rsid w:val="00571998"/>
    <w:rsid w:val="005813BF"/>
    <w:rsid w:val="00582A04"/>
    <w:rsid w:val="00583324"/>
    <w:rsid w:val="0058332B"/>
    <w:rsid w:val="00584BFF"/>
    <w:rsid w:val="00584DD7"/>
    <w:rsid w:val="00584ECB"/>
    <w:rsid w:val="00585503"/>
    <w:rsid w:val="005857D8"/>
    <w:rsid w:val="005879E2"/>
    <w:rsid w:val="005905E0"/>
    <w:rsid w:val="00591491"/>
    <w:rsid w:val="00591AB2"/>
    <w:rsid w:val="00592C49"/>
    <w:rsid w:val="00595168"/>
    <w:rsid w:val="005958C1"/>
    <w:rsid w:val="00596C2A"/>
    <w:rsid w:val="00597CB2"/>
    <w:rsid w:val="00597CD8"/>
    <w:rsid w:val="005A037B"/>
    <w:rsid w:val="005A0995"/>
    <w:rsid w:val="005A0B77"/>
    <w:rsid w:val="005A0F32"/>
    <w:rsid w:val="005A2463"/>
    <w:rsid w:val="005A3127"/>
    <w:rsid w:val="005A59D4"/>
    <w:rsid w:val="005A6261"/>
    <w:rsid w:val="005A6C71"/>
    <w:rsid w:val="005A7A62"/>
    <w:rsid w:val="005AC3F3"/>
    <w:rsid w:val="005B0718"/>
    <w:rsid w:val="005B0DDD"/>
    <w:rsid w:val="005B2478"/>
    <w:rsid w:val="005B49E6"/>
    <w:rsid w:val="005B52B3"/>
    <w:rsid w:val="005B538F"/>
    <w:rsid w:val="005B58FC"/>
    <w:rsid w:val="005B6336"/>
    <w:rsid w:val="005B6D0F"/>
    <w:rsid w:val="005B7C80"/>
    <w:rsid w:val="005C3CF0"/>
    <w:rsid w:val="005C3D5D"/>
    <w:rsid w:val="005C5142"/>
    <w:rsid w:val="005C5742"/>
    <w:rsid w:val="005C61C3"/>
    <w:rsid w:val="005D0A40"/>
    <w:rsid w:val="005D0BC0"/>
    <w:rsid w:val="005D300F"/>
    <w:rsid w:val="005D3455"/>
    <w:rsid w:val="005D3E42"/>
    <w:rsid w:val="005D495E"/>
    <w:rsid w:val="005D5F65"/>
    <w:rsid w:val="005E01CE"/>
    <w:rsid w:val="005E26B8"/>
    <w:rsid w:val="005E2CE3"/>
    <w:rsid w:val="005E3C33"/>
    <w:rsid w:val="005E3F55"/>
    <w:rsid w:val="005F0208"/>
    <w:rsid w:val="005F024F"/>
    <w:rsid w:val="005F0399"/>
    <w:rsid w:val="005F262F"/>
    <w:rsid w:val="005F2A74"/>
    <w:rsid w:val="005F3C95"/>
    <w:rsid w:val="005F48E3"/>
    <w:rsid w:val="005F4C55"/>
    <w:rsid w:val="005F5050"/>
    <w:rsid w:val="005F5902"/>
    <w:rsid w:val="005F6427"/>
    <w:rsid w:val="005F6F57"/>
    <w:rsid w:val="005F7432"/>
    <w:rsid w:val="00600267"/>
    <w:rsid w:val="00601DD4"/>
    <w:rsid w:val="00603042"/>
    <w:rsid w:val="00605AD7"/>
    <w:rsid w:val="006061DE"/>
    <w:rsid w:val="00606280"/>
    <w:rsid w:val="00607B83"/>
    <w:rsid w:val="00610114"/>
    <w:rsid w:val="00610DEA"/>
    <w:rsid w:val="00613A2E"/>
    <w:rsid w:val="00613B04"/>
    <w:rsid w:val="00614A72"/>
    <w:rsid w:val="00614F9F"/>
    <w:rsid w:val="00616E3A"/>
    <w:rsid w:val="006218F0"/>
    <w:rsid w:val="00621A00"/>
    <w:rsid w:val="00622721"/>
    <w:rsid w:val="00623D04"/>
    <w:rsid w:val="00624B96"/>
    <w:rsid w:val="00630304"/>
    <w:rsid w:val="0063410B"/>
    <w:rsid w:val="006354A8"/>
    <w:rsid w:val="00635DA6"/>
    <w:rsid w:val="0063646E"/>
    <w:rsid w:val="006368C9"/>
    <w:rsid w:val="00636E02"/>
    <w:rsid w:val="00640241"/>
    <w:rsid w:val="0064278F"/>
    <w:rsid w:val="00643DB6"/>
    <w:rsid w:val="00643E23"/>
    <w:rsid w:val="0064461B"/>
    <w:rsid w:val="00646DBE"/>
    <w:rsid w:val="006474F5"/>
    <w:rsid w:val="00650232"/>
    <w:rsid w:val="00650843"/>
    <w:rsid w:val="006509AC"/>
    <w:rsid w:val="00650DCF"/>
    <w:rsid w:val="006521A5"/>
    <w:rsid w:val="0065358B"/>
    <w:rsid w:val="0065386F"/>
    <w:rsid w:val="006539E7"/>
    <w:rsid w:val="006608E6"/>
    <w:rsid w:val="00661139"/>
    <w:rsid w:val="00662541"/>
    <w:rsid w:val="00664D8B"/>
    <w:rsid w:val="0066593F"/>
    <w:rsid w:val="00667075"/>
    <w:rsid w:val="0066798E"/>
    <w:rsid w:val="00670EA9"/>
    <w:rsid w:val="00672440"/>
    <w:rsid w:val="00673C60"/>
    <w:rsid w:val="00675032"/>
    <w:rsid w:val="006804F5"/>
    <w:rsid w:val="00681310"/>
    <w:rsid w:val="00683229"/>
    <w:rsid w:val="0068370D"/>
    <w:rsid w:val="00684CE6"/>
    <w:rsid w:val="00685319"/>
    <w:rsid w:val="0068568C"/>
    <w:rsid w:val="006863E0"/>
    <w:rsid w:val="00686AA3"/>
    <w:rsid w:val="00687920"/>
    <w:rsid w:val="00687A34"/>
    <w:rsid w:val="006947DC"/>
    <w:rsid w:val="00694C7F"/>
    <w:rsid w:val="00696B22"/>
    <w:rsid w:val="00696D97"/>
    <w:rsid w:val="00696F13"/>
    <w:rsid w:val="0069767C"/>
    <w:rsid w:val="006A1C24"/>
    <w:rsid w:val="006A29EB"/>
    <w:rsid w:val="006A4205"/>
    <w:rsid w:val="006A4B34"/>
    <w:rsid w:val="006A4DD0"/>
    <w:rsid w:val="006A5267"/>
    <w:rsid w:val="006A575D"/>
    <w:rsid w:val="006A5D82"/>
    <w:rsid w:val="006A6890"/>
    <w:rsid w:val="006A75B2"/>
    <w:rsid w:val="006B1ACB"/>
    <w:rsid w:val="006B2654"/>
    <w:rsid w:val="006B36D5"/>
    <w:rsid w:val="006B3719"/>
    <w:rsid w:val="006B3962"/>
    <w:rsid w:val="006B3BEC"/>
    <w:rsid w:val="006B7833"/>
    <w:rsid w:val="006C052F"/>
    <w:rsid w:val="006C0708"/>
    <w:rsid w:val="006C1A60"/>
    <w:rsid w:val="006C1BD1"/>
    <w:rsid w:val="006C2066"/>
    <w:rsid w:val="006C20E8"/>
    <w:rsid w:val="006C2D65"/>
    <w:rsid w:val="006C2FC2"/>
    <w:rsid w:val="006C3DAA"/>
    <w:rsid w:val="006C52EE"/>
    <w:rsid w:val="006D0417"/>
    <w:rsid w:val="006D0485"/>
    <w:rsid w:val="006D0747"/>
    <w:rsid w:val="006D09BB"/>
    <w:rsid w:val="006D12DF"/>
    <w:rsid w:val="006D1456"/>
    <w:rsid w:val="006D1644"/>
    <w:rsid w:val="006D18D1"/>
    <w:rsid w:val="006D1E43"/>
    <w:rsid w:val="006D202F"/>
    <w:rsid w:val="006D2DC9"/>
    <w:rsid w:val="006D3BBC"/>
    <w:rsid w:val="006D3CE1"/>
    <w:rsid w:val="006D41F3"/>
    <w:rsid w:val="006D4491"/>
    <w:rsid w:val="006D4983"/>
    <w:rsid w:val="006E109B"/>
    <w:rsid w:val="006E218D"/>
    <w:rsid w:val="006E320E"/>
    <w:rsid w:val="006E356F"/>
    <w:rsid w:val="006E4084"/>
    <w:rsid w:val="006E59E7"/>
    <w:rsid w:val="006E7272"/>
    <w:rsid w:val="006E77DB"/>
    <w:rsid w:val="006E7913"/>
    <w:rsid w:val="006F06EE"/>
    <w:rsid w:val="006F0F9F"/>
    <w:rsid w:val="006F31DF"/>
    <w:rsid w:val="006F4F7C"/>
    <w:rsid w:val="006F5809"/>
    <w:rsid w:val="006F70B1"/>
    <w:rsid w:val="007016C0"/>
    <w:rsid w:val="00702400"/>
    <w:rsid w:val="007036ED"/>
    <w:rsid w:val="0070414C"/>
    <w:rsid w:val="00706729"/>
    <w:rsid w:val="0070673D"/>
    <w:rsid w:val="00707512"/>
    <w:rsid w:val="0071030A"/>
    <w:rsid w:val="0071111D"/>
    <w:rsid w:val="007129EE"/>
    <w:rsid w:val="00712D18"/>
    <w:rsid w:val="0071737E"/>
    <w:rsid w:val="00720D68"/>
    <w:rsid w:val="00722032"/>
    <w:rsid w:val="007236EA"/>
    <w:rsid w:val="0072453B"/>
    <w:rsid w:val="0072581F"/>
    <w:rsid w:val="007300C1"/>
    <w:rsid w:val="00730733"/>
    <w:rsid w:val="00731D9C"/>
    <w:rsid w:val="00732091"/>
    <w:rsid w:val="007336F0"/>
    <w:rsid w:val="00734448"/>
    <w:rsid w:val="00736481"/>
    <w:rsid w:val="00736E05"/>
    <w:rsid w:val="00740165"/>
    <w:rsid w:val="0074026F"/>
    <w:rsid w:val="00743551"/>
    <w:rsid w:val="00747C51"/>
    <w:rsid w:val="00750EE2"/>
    <w:rsid w:val="007516C7"/>
    <w:rsid w:val="00752AE8"/>
    <w:rsid w:val="00753176"/>
    <w:rsid w:val="00754D47"/>
    <w:rsid w:val="00756E89"/>
    <w:rsid w:val="00757215"/>
    <w:rsid w:val="0075791C"/>
    <w:rsid w:val="0076079E"/>
    <w:rsid w:val="00760B73"/>
    <w:rsid w:val="00762281"/>
    <w:rsid w:val="00763CDE"/>
    <w:rsid w:val="00764412"/>
    <w:rsid w:val="00764A92"/>
    <w:rsid w:val="00766871"/>
    <w:rsid w:val="00770188"/>
    <w:rsid w:val="00771B5A"/>
    <w:rsid w:val="00771D2F"/>
    <w:rsid w:val="00773901"/>
    <w:rsid w:val="007749F5"/>
    <w:rsid w:val="00775445"/>
    <w:rsid w:val="00775824"/>
    <w:rsid w:val="007759ED"/>
    <w:rsid w:val="00775A62"/>
    <w:rsid w:val="00775EEB"/>
    <w:rsid w:val="00776053"/>
    <w:rsid w:val="00777CE5"/>
    <w:rsid w:val="007828E3"/>
    <w:rsid w:val="007832E8"/>
    <w:rsid w:val="00783380"/>
    <w:rsid w:val="007839E9"/>
    <w:rsid w:val="00783A81"/>
    <w:rsid w:val="00784C46"/>
    <w:rsid w:val="00787DE5"/>
    <w:rsid w:val="007900B5"/>
    <w:rsid w:val="0079049C"/>
    <w:rsid w:val="00790BB1"/>
    <w:rsid w:val="00791726"/>
    <w:rsid w:val="00792213"/>
    <w:rsid w:val="00792CF1"/>
    <w:rsid w:val="00793263"/>
    <w:rsid w:val="007945C7"/>
    <w:rsid w:val="007A3A10"/>
    <w:rsid w:val="007A3E22"/>
    <w:rsid w:val="007A6BA8"/>
    <w:rsid w:val="007B125A"/>
    <w:rsid w:val="007B283F"/>
    <w:rsid w:val="007B294F"/>
    <w:rsid w:val="007B3AF2"/>
    <w:rsid w:val="007B5349"/>
    <w:rsid w:val="007B6293"/>
    <w:rsid w:val="007C1F42"/>
    <w:rsid w:val="007C2802"/>
    <w:rsid w:val="007C3FE4"/>
    <w:rsid w:val="007C54A6"/>
    <w:rsid w:val="007D06F2"/>
    <w:rsid w:val="007D1D6B"/>
    <w:rsid w:val="007D2118"/>
    <w:rsid w:val="007D6335"/>
    <w:rsid w:val="007D67CC"/>
    <w:rsid w:val="007E16B8"/>
    <w:rsid w:val="007E17F1"/>
    <w:rsid w:val="007E1BD2"/>
    <w:rsid w:val="007E42E6"/>
    <w:rsid w:val="007E51CB"/>
    <w:rsid w:val="007E56A8"/>
    <w:rsid w:val="007E6141"/>
    <w:rsid w:val="007E6B92"/>
    <w:rsid w:val="007E71C6"/>
    <w:rsid w:val="007E78A1"/>
    <w:rsid w:val="007F2710"/>
    <w:rsid w:val="007F2D43"/>
    <w:rsid w:val="007F2E22"/>
    <w:rsid w:val="007F3749"/>
    <w:rsid w:val="007F3851"/>
    <w:rsid w:val="007F44AC"/>
    <w:rsid w:val="007F7DF1"/>
    <w:rsid w:val="0080026F"/>
    <w:rsid w:val="00803EBC"/>
    <w:rsid w:val="00804D51"/>
    <w:rsid w:val="008057BF"/>
    <w:rsid w:val="00810BE0"/>
    <w:rsid w:val="00811780"/>
    <w:rsid w:val="0081187A"/>
    <w:rsid w:val="00811E08"/>
    <w:rsid w:val="00813A40"/>
    <w:rsid w:val="00817589"/>
    <w:rsid w:val="00820967"/>
    <w:rsid w:val="00822492"/>
    <w:rsid w:val="00824490"/>
    <w:rsid w:val="0082490F"/>
    <w:rsid w:val="00827DE3"/>
    <w:rsid w:val="00830D9D"/>
    <w:rsid w:val="00831F72"/>
    <w:rsid w:val="00832E72"/>
    <w:rsid w:val="00832FAD"/>
    <w:rsid w:val="00833501"/>
    <w:rsid w:val="00834BD3"/>
    <w:rsid w:val="008352A6"/>
    <w:rsid w:val="008357F2"/>
    <w:rsid w:val="00835D2B"/>
    <w:rsid w:val="00835ED8"/>
    <w:rsid w:val="00837A1A"/>
    <w:rsid w:val="00837E9A"/>
    <w:rsid w:val="008434E7"/>
    <w:rsid w:val="00843A50"/>
    <w:rsid w:val="00844737"/>
    <w:rsid w:val="008458F7"/>
    <w:rsid w:val="008501F7"/>
    <w:rsid w:val="0085087F"/>
    <w:rsid w:val="00850B05"/>
    <w:rsid w:val="00853AD5"/>
    <w:rsid w:val="0085480C"/>
    <w:rsid w:val="00854F11"/>
    <w:rsid w:val="0085652F"/>
    <w:rsid w:val="00856CA8"/>
    <w:rsid w:val="00857350"/>
    <w:rsid w:val="0085794D"/>
    <w:rsid w:val="00860340"/>
    <w:rsid w:val="008626A3"/>
    <w:rsid w:val="008644AB"/>
    <w:rsid w:val="00864F14"/>
    <w:rsid w:val="00866651"/>
    <w:rsid w:val="00867F53"/>
    <w:rsid w:val="0087033C"/>
    <w:rsid w:val="00870D95"/>
    <w:rsid w:val="00870FF6"/>
    <w:rsid w:val="00871A8C"/>
    <w:rsid w:val="0087281E"/>
    <w:rsid w:val="008741F1"/>
    <w:rsid w:val="00876E4D"/>
    <w:rsid w:val="008778D6"/>
    <w:rsid w:val="0088039C"/>
    <w:rsid w:val="00880F55"/>
    <w:rsid w:val="00881C7D"/>
    <w:rsid w:val="00882572"/>
    <w:rsid w:val="008830CC"/>
    <w:rsid w:val="00884F2E"/>
    <w:rsid w:val="008901E9"/>
    <w:rsid w:val="00892B5E"/>
    <w:rsid w:val="00895109"/>
    <w:rsid w:val="00896D51"/>
    <w:rsid w:val="00897886"/>
    <w:rsid w:val="0089798A"/>
    <w:rsid w:val="008A2BB0"/>
    <w:rsid w:val="008A2F86"/>
    <w:rsid w:val="008A362A"/>
    <w:rsid w:val="008A4D9B"/>
    <w:rsid w:val="008A68DD"/>
    <w:rsid w:val="008A7004"/>
    <w:rsid w:val="008A7269"/>
    <w:rsid w:val="008B0273"/>
    <w:rsid w:val="008B4A6E"/>
    <w:rsid w:val="008B54E0"/>
    <w:rsid w:val="008B56BF"/>
    <w:rsid w:val="008B5EB8"/>
    <w:rsid w:val="008C05E7"/>
    <w:rsid w:val="008C0D21"/>
    <w:rsid w:val="008C13C5"/>
    <w:rsid w:val="008C202B"/>
    <w:rsid w:val="008C3088"/>
    <w:rsid w:val="008C5370"/>
    <w:rsid w:val="008C7C51"/>
    <w:rsid w:val="008D0681"/>
    <w:rsid w:val="008D6F6E"/>
    <w:rsid w:val="008D71D1"/>
    <w:rsid w:val="008E086F"/>
    <w:rsid w:val="008E109E"/>
    <w:rsid w:val="008E1AD6"/>
    <w:rsid w:val="008E260A"/>
    <w:rsid w:val="008E32BE"/>
    <w:rsid w:val="008E3B39"/>
    <w:rsid w:val="008E56B9"/>
    <w:rsid w:val="008E6253"/>
    <w:rsid w:val="008E66C0"/>
    <w:rsid w:val="008E7D69"/>
    <w:rsid w:val="008F08BD"/>
    <w:rsid w:val="008F1278"/>
    <w:rsid w:val="008F2552"/>
    <w:rsid w:val="008F495C"/>
    <w:rsid w:val="008F51BB"/>
    <w:rsid w:val="008F55DF"/>
    <w:rsid w:val="008F685F"/>
    <w:rsid w:val="008F7D45"/>
    <w:rsid w:val="00900444"/>
    <w:rsid w:val="00900463"/>
    <w:rsid w:val="00900E87"/>
    <w:rsid w:val="00900F55"/>
    <w:rsid w:val="0090309B"/>
    <w:rsid w:val="00903EBD"/>
    <w:rsid w:val="00904936"/>
    <w:rsid w:val="00906575"/>
    <w:rsid w:val="00907DDA"/>
    <w:rsid w:val="0091033B"/>
    <w:rsid w:val="00911FDE"/>
    <w:rsid w:val="00912A43"/>
    <w:rsid w:val="00912B40"/>
    <w:rsid w:val="0091412E"/>
    <w:rsid w:val="00916BD1"/>
    <w:rsid w:val="00921B85"/>
    <w:rsid w:val="0092317C"/>
    <w:rsid w:val="00923D82"/>
    <w:rsid w:val="0092657B"/>
    <w:rsid w:val="009277E5"/>
    <w:rsid w:val="009316E6"/>
    <w:rsid w:val="00931866"/>
    <w:rsid w:val="00931C96"/>
    <w:rsid w:val="00932110"/>
    <w:rsid w:val="00933EAD"/>
    <w:rsid w:val="009340D2"/>
    <w:rsid w:val="00934FDA"/>
    <w:rsid w:val="009356D6"/>
    <w:rsid w:val="00935B88"/>
    <w:rsid w:val="009360D8"/>
    <w:rsid w:val="00936B4F"/>
    <w:rsid w:val="0093735B"/>
    <w:rsid w:val="009406FA"/>
    <w:rsid w:val="0094272F"/>
    <w:rsid w:val="00943ABD"/>
    <w:rsid w:val="00943B9C"/>
    <w:rsid w:val="00944D67"/>
    <w:rsid w:val="00945007"/>
    <w:rsid w:val="009465CE"/>
    <w:rsid w:val="009475AF"/>
    <w:rsid w:val="009476E9"/>
    <w:rsid w:val="00947C38"/>
    <w:rsid w:val="0095123F"/>
    <w:rsid w:val="0095214E"/>
    <w:rsid w:val="009556B6"/>
    <w:rsid w:val="00955B9F"/>
    <w:rsid w:val="00960956"/>
    <w:rsid w:val="00962440"/>
    <w:rsid w:val="00962CF8"/>
    <w:rsid w:val="0096319B"/>
    <w:rsid w:val="00964316"/>
    <w:rsid w:val="009645C0"/>
    <w:rsid w:val="009666C6"/>
    <w:rsid w:val="00970D2B"/>
    <w:rsid w:val="00972597"/>
    <w:rsid w:val="00972D51"/>
    <w:rsid w:val="0097545C"/>
    <w:rsid w:val="009755D0"/>
    <w:rsid w:val="00975AB6"/>
    <w:rsid w:val="00976935"/>
    <w:rsid w:val="00980202"/>
    <w:rsid w:val="00980456"/>
    <w:rsid w:val="00980B40"/>
    <w:rsid w:val="00980ED0"/>
    <w:rsid w:val="0098122C"/>
    <w:rsid w:val="00984279"/>
    <w:rsid w:val="00984966"/>
    <w:rsid w:val="00985574"/>
    <w:rsid w:val="00986D23"/>
    <w:rsid w:val="009873BB"/>
    <w:rsid w:val="0098778F"/>
    <w:rsid w:val="00987C41"/>
    <w:rsid w:val="00987EC4"/>
    <w:rsid w:val="00987F39"/>
    <w:rsid w:val="0099312F"/>
    <w:rsid w:val="009958CA"/>
    <w:rsid w:val="00995914"/>
    <w:rsid w:val="00996276"/>
    <w:rsid w:val="00996B80"/>
    <w:rsid w:val="009A1820"/>
    <w:rsid w:val="009A3C45"/>
    <w:rsid w:val="009A6DFE"/>
    <w:rsid w:val="009B10FE"/>
    <w:rsid w:val="009B3840"/>
    <w:rsid w:val="009B4995"/>
    <w:rsid w:val="009B507B"/>
    <w:rsid w:val="009B5419"/>
    <w:rsid w:val="009B6D6F"/>
    <w:rsid w:val="009C04D7"/>
    <w:rsid w:val="009C09F0"/>
    <w:rsid w:val="009C4B5C"/>
    <w:rsid w:val="009C565E"/>
    <w:rsid w:val="009C5D45"/>
    <w:rsid w:val="009C6B1F"/>
    <w:rsid w:val="009C7966"/>
    <w:rsid w:val="009D1282"/>
    <w:rsid w:val="009D4CFA"/>
    <w:rsid w:val="009D5628"/>
    <w:rsid w:val="009D5862"/>
    <w:rsid w:val="009D5C02"/>
    <w:rsid w:val="009D6AEA"/>
    <w:rsid w:val="009E0679"/>
    <w:rsid w:val="009E1AC8"/>
    <w:rsid w:val="009E24BB"/>
    <w:rsid w:val="009E3195"/>
    <w:rsid w:val="009E418C"/>
    <w:rsid w:val="009E5160"/>
    <w:rsid w:val="009E5B61"/>
    <w:rsid w:val="009E5F7C"/>
    <w:rsid w:val="009E7643"/>
    <w:rsid w:val="009E796C"/>
    <w:rsid w:val="009E7AEA"/>
    <w:rsid w:val="009F00E9"/>
    <w:rsid w:val="009F0789"/>
    <w:rsid w:val="009F1064"/>
    <w:rsid w:val="009F1F34"/>
    <w:rsid w:val="009F2C20"/>
    <w:rsid w:val="009F6265"/>
    <w:rsid w:val="00A00036"/>
    <w:rsid w:val="00A0095F"/>
    <w:rsid w:val="00A00CD5"/>
    <w:rsid w:val="00A0272A"/>
    <w:rsid w:val="00A02AD9"/>
    <w:rsid w:val="00A06D2D"/>
    <w:rsid w:val="00A0719C"/>
    <w:rsid w:val="00A0795E"/>
    <w:rsid w:val="00A10877"/>
    <w:rsid w:val="00A1155E"/>
    <w:rsid w:val="00A119F2"/>
    <w:rsid w:val="00A12FFC"/>
    <w:rsid w:val="00A136C4"/>
    <w:rsid w:val="00A14349"/>
    <w:rsid w:val="00A15059"/>
    <w:rsid w:val="00A15D33"/>
    <w:rsid w:val="00A165A2"/>
    <w:rsid w:val="00A17FBA"/>
    <w:rsid w:val="00A20626"/>
    <w:rsid w:val="00A274A9"/>
    <w:rsid w:val="00A33408"/>
    <w:rsid w:val="00A3346E"/>
    <w:rsid w:val="00A334FD"/>
    <w:rsid w:val="00A33D4D"/>
    <w:rsid w:val="00A34231"/>
    <w:rsid w:val="00A3471E"/>
    <w:rsid w:val="00A35118"/>
    <w:rsid w:val="00A356B3"/>
    <w:rsid w:val="00A35C24"/>
    <w:rsid w:val="00A375EC"/>
    <w:rsid w:val="00A40B07"/>
    <w:rsid w:val="00A41AA9"/>
    <w:rsid w:val="00A42864"/>
    <w:rsid w:val="00A43235"/>
    <w:rsid w:val="00A437DD"/>
    <w:rsid w:val="00A439C8"/>
    <w:rsid w:val="00A43FE4"/>
    <w:rsid w:val="00A46E5B"/>
    <w:rsid w:val="00A542E7"/>
    <w:rsid w:val="00A559F3"/>
    <w:rsid w:val="00A5758F"/>
    <w:rsid w:val="00A57AA1"/>
    <w:rsid w:val="00A61628"/>
    <w:rsid w:val="00A655AB"/>
    <w:rsid w:val="00A6675D"/>
    <w:rsid w:val="00A66815"/>
    <w:rsid w:val="00A66825"/>
    <w:rsid w:val="00A66A67"/>
    <w:rsid w:val="00A66B66"/>
    <w:rsid w:val="00A66C99"/>
    <w:rsid w:val="00A703F6"/>
    <w:rsid w:val="00A7063D"/>
    <w:rsid w:val="00A729CA"/>
    <w:rsid w:val="00A72FD8"/>
    <w:rsid w:val="00A74072"/>
    <w:rsid w:val="00A74F23"/>
    <w:rsid w:val="00A760CE"/>
    <w:rsid w:val="00A77535"/>
    <w:rsid w:val="00A779D9"/>
    <w:rsid w:val="00A81E55"/>
    <w:rsid w:val="00A822DA"/>
    <w:rsid w:val="00A83B23"/>
    <w:rsid w:val="00A83CFA"/>
    <w:rsid w:val="00A8492E"/>
    <w:rsid w:val="00A85A4A"/>
    <w:rsid w:val="00A85E2D"/>
    <w:rsid w:val="00A91B36"/>
    <w:rsid w:val="00A9312A"/>
    <w:rsid w:val="00A9496E"/>
    <w:rsid w:val="00A94BAE"/>
    <w:rsid w:val="00A96098"/>
    <w:rsid w:val="00A97086"/>
    <w:rsid w:val="00A971DD"/>
    <w:rsid w:val="00AA1875"/>
    <w:rsid w:val="00AA2B20"/>
    <w:rsid w:val="00AA2F44"/>
    <w:rsid w:val="00AA6BF4"/>
    <w:rsid w:val="00AA75D0"/>
    <w:rsid w:val="00AA7A7A"/>
    <w:rsid w:val="00AB107F"/>
    <w:rsid w:val="00AB115D"/>
    <w:rsid w:val="00AB2274"/>
    <w:rsid w:val="00AB2ECE"/>
    <w:rsid w:val="00AB3F70"/>
    <w:rsid w:val="00AB4672"/>
    <w:rsid w:val="00AB6F66"/>
    <w:rsid w:val="00AC1F5F"/>
    <w:rsid w:val="00AC2246"/>
    <w:rsid w:val="00AC7F5B"/>
    <w:rsid w:val="00AD14C5"/>
    <w:rsid w:val="00AD189E"/>
    <w:rsid w:val="00AD1957"/>
    <w:rsid w:val="00AD3B13"/>
    <w:rsid w:val="00AD40EC"/>
    <w:rsid w:val="00AD4C0F"/>
    <w:rsid w:val="00AD7455"/>
    <w:rsid w:val="00AD7663"/>
    <w:rsid w:val="00AE0DB4"/>
    <w:rsid w:val="00AE1EC8"/>
    <w:rsid w:val="00AE2D9D"/>
    <w:rsid w:val="00AE3670"/>
    <w:rsid w:val="00AE4141"/>
    <w:rsid w:val="00AE4E42"/>
    <w:rsid w:val="00AE6DBA"/>
    <w:rsid w:val="00AE6FBC"/>
    <w:rsid w:val="00AE73B1"/>
    <w:rsid w:val="00AF088D"/>
    <w:rsid w:val="00AF0977"/>
    <w:rsid w:val="00AF0F28"/>
    <w:rsid w:val="00AF1D65"/>
    <w:rsid w:val="00AF2AA2"/>
    <w:rsid w:val="00AF48D7"/>
    <w:rsid w:val="00AF5E73"/>
    <w:rsid w:val="00AF6A6D"/>
    <w:rsid w:val="00B01C47"/>
    <w:rsid w:val="00B031FC"/>
    <w:rsid w:val="00B036CE"/>
    <w:rsid w:val="00B04618"/>
    <w:rsid w:val="00B048AA"/>
    <w:rsid w:val="00B04DA7"/>
    <w:rsid w:val="00B05321"/>
    <w:rsid w:val="00B05550"/>
    <w:rsid w:val="00B05922"/>
    <w:rsid w:val="00B060D7"/>
    <w:rsid w:val="00B06342"/>
    <w:rsid w:val="00B06FE9"/>
    <w:rsid w:val="00B073EF"/>
    <w:rsid w:val="00B07FA4"/>
    <w:rsid w:val="00B1062E"/>
    <w:rsid w:val="00B111C5"/>
    <w:rsid w:val="00B1182D"/>
    <w:rsid w:val="00B11D6F"/>
    <w:rsid w:val="00B12137"/>
    <w:rsid w:val="00B12DE1"/>
    <w:rsid w:val="00B1433D"/>
    <w:rsid w:val="00B16304"/>
    <w:rsid w:val="00B17B94"/>
    <w:rsid w:val="00B20A1D"/>
    <w:rsid w:val="00B211D0"/>
    <w:rsid w:val="00B24553"/>
    <w:rsid w:val="00B2691C"/>
    <w:rsid w:val="00B27466"/>
    <w:rsid w:val="00B30C97"/>
    <w:rsid w:val="00B31E95"/>
    <w:rsid w:val="00B32F13"/>
    <w:rsid w:val="00B331CC"/>
    <w:rsid w:val="00B335FB"/>
    <w:rsid w:val="00B33DD3"/>
    <w:rsid w:val="00B365A6"/>
    <w:rsid w:val="00B369B8"/>
    <w:rsid w:val="00B3708B"/>
    <w:rsid w:val="00B37CDE"/>
    <w:rsid w:val="00B41249"/>
    <w:rsid w:val="00B41C9C"/>
    <w:rsid w:val="00B42039"/>
    <w:rsid w:val="00B427AC"/>
    <w:rsid w:val="00B42E97"/>
    <w:rsid w:val="00B44EF2"/>
    <w:rsid w:val="00B52840"/>
    <w:rsid w:val="00B537BC"/>
    <w:rsid w:val="00B53D11"/>
    <w:rsid w:val="00B5505A"/>
    <w:rsid w:val="00B57525"/>
    <w:rsid w:val="00B63F7E"/>
    <w:rsid w:val="00B644C7"/>
    <w:rsid w:val="00B64535"/>
    <w:rsid w:val="00B64F58"/>
    <w:rsid w:val="00B7201B"/>
    <w:rsid w:val="00B72434"/>
    <w:rsid w:val="00B73368"/>
    <w:rsid w:val="00B74334"/>
    <w:rsid w:val="00B74745"/>
    <w:rsid w:val="00B75D5D"/>
    <w:rsid w:val="00B774FF"/>
    <w:rsid w:val="00B7774A"/>
    <w:rsid w:val="00B77A35"/>
    <w:rsid w:val="00B77AAD"/>
    <w:rsid w:val="00B77F29"/>
    <w:rsid w:val="00B80748"/>
    <w:rsid w:val="00B81938"/>
    <w:rsid w:val="00B82976"/>
    <w:rsid w:val="00B82C67"/>
    <w:rsid w:val="00B83754"/>
    <w:rsid w:val="00B840B9"/>
    <w:rsid w:val="00B859D0"/>
    <w:rsid w:val="00B85E01"/>
    <w:rsid w:val="00B8647B"/>
    <w:rsid w:val="00B93372"/>
    <w:rsid w:val="00B9420C"/>
    <w:rsid w:val="00B944A8"/>
    <w:rsid w:val="00B94877"/>
    <w:rsid w:val="00B94CDF"/>
    <w:rsid w:val="00BA03D5"/>
    <w:rsid w:val="00BA0467"/>
    <w:rsid w:val="00BA18FA"/>
    <w:rsid w:val="00BA1ED6"/>
    <w:rsid w:val="00BA284D"/>
    <w:rsid w:val="00BA4EE6"/>
    <w:rsid w:val="00BB1022"/>
    <w:rsid w:val="00BB3A6E"/>
    <w:rsid w:val="00BB48E3"/>
    <w:rsid w:val="00BB54B8"/>
    <w:rsid w:val="00BB660F"/>
    <w:rsid w:val="00BB6DBC"/>
    <w:rsid w:val="00BB7B9C"/>
    <w:rsid w:val="00BC03B4"/>
    <w:rsid w:val="00BC2466"/>
    <w:rsid w:val="00BC27B4"/>
    <w:rsid w:val="00BC354D"/>
    <w:rsid w:val="00BC3D8D"/>
    <w:rsid w:val="00BC4D20"/>
    <w:rsid w:val="00BC547C"/>
    <w:rsid w:val="00BC5AEE"/>
    <w:rsid w:val="00BC7A01"/>
    <w:rsid w:val="00BC7EEE"/>
    <w:rsid w:val="00BD16CB"/>
    <w:rsid w:val="00BD2E40"/>
    <w:rsid w:val="00BD2F6D"/>
    <w:rsid w:val="00BD4158"/>
    <w:rsid w:val="00BE25A8"/>
    <w:rsid w:val="00BE3EFF"/>
    <w:rsid w:val="00BE52DD"/>
    <w:rsid w:val="00BF0840"/>
    <w:rsid w:val="00BF0C67"/>
    <w:rsid w:val="00BF40F7"/>
    <w:rsid w:val="00BF508A"/>
    <w:rsid w:val="00BF598B"/>
    <w:rsid w:val="00BF6F14"/>
    <w:rsid w:val="00BF74F1"/>
    <w:rsid w:val="00C02370"/>
    <w:rsid w:val="00C04ED6"/>
    <w:rsid w:val="00C10F80"/>
    <w:rsid w:val="00C11CB5"/>
    <w:rsid w:val="00C12BB0"/>
    <w:rsid w:val="00C12C46"/>
    <w:rsid w:val="00C138AF"/>
    <w:rsid w:val="00C1412B"/>
    <w:rsid w:val="00C14439"/>
    <w:rsid w:val="00C16342"/>
    <w:rsid w:val="00C20C65"/>
    <w:rsid w:val="00C21762"/>
    <w:rsid w:val="00C21A78"/>
    <w:rsid w:val="00C223A5"/>
    <w:rsid w:val="00C228F4"/>
    <w:rsid w:val="00C233A8"/>
    <w:rsid w:val="00C244AD"/>
    <w:rsid w:val="00C2463C"/>
    <w:rsid w:val="00C26B3E"/>
    <w:rsid w:val="00C31470"/>
    <w:rsid w:val="00C338E1"/>
    <w:rsid w:val="00C3480B"/>
    <w:rsid w:val="00C34C57"/>
    <w:rsid w:val="00C353E7"/>
    <w:rsid w:val="00C36BB7"/>
    <w:rsid w:val="00C373FA"/>
    <w:rsid w:val="00C37EFF"/>
    <w:rsid w:val="00C41FE9"/>
    <w:rsid w:val="00C428B1"/>
    <w:rsid w:val="00C42BDC"/>
    <w:rsid w:val="00C43745"/>
    <w:rsid w:val="00C43A98"/>
    <w:rsid w:val="00C459BD"/>
    <w:rsid w:val="00C45F6F"/>
    <w:rsid w:val="00C46151"/>
    <w:rsid w:val="00C51250"/>
    <w:rsid w:val="00C5164A"/>
    <w:rsid w:val="00C51EB0"/>
    <w:rsid w:val="00C520A1"/>
    <w:rsid w:val="00C52355"/>
    <w:rsid w:val="00C52A7F"/>
    <w:rsid w:val="00C53397"/>
    <w:rsid w:val="00C55266"/>
    <w:rsid w:val="00C572F9"/>
    <w:rsid w:val="00C57348"/>
    <w:rsid w:val="00C60528"/>
    <w:rsid w:val="00C60C5B"/>
    <w:rsid w:val="00C63218"/>
    <w:rsid w:val="00C63302"/>
    <w:rsid w:val="00C64557"/>
    <w:rsid w:val="00C66922"/>
    <w:rsid w:val="00C67BC6"/>
    <w:rsid w:val="00C70622"/>
    <w:rsid w:val="00C70BDA"/>
    <w:rsid w:val="00C70D9A"/>
    <w:rsid w:val="00C716F2"/>
    <w:rsid w:val="00C718D4"/>
    <w:rsid w:val="00C76680"/>
    <w:rsid w:val="00C76A03"/>
    <w:rsid w:val="00C770EC"/>
    <w:rsid w:val="00C776D1"/>
    <w:rsid w:val="00C7789A"/>
    <w:rsid w:val="00C80F30"/>
    <w:rsid w:val="00C84A61"/>
    <w:rsid w:val="00C85141"/>
    <w:rsid w:val="00C85571"/>
    <w:rsid w:val="00C8569A"/>
    <w:rsid w:val="00C86CBB"/>
    <w:rsid w:val="00C91844"/>
    <w:rsid w:val="00C91EA0"/>
    <w:rsid w:val="00C9484E"/>
    <w:rsid w:val="00C94A0E"/>
    <w:rsid w:val="00C94B5C"/>
    <w:rsid w:val="00C957AC"/>
    <w:rsid w:val="00C95E37"/>
    <w:rsid w:val="00C97890"/>
    <w:rsid w:val="00CA36E0"/>
    <w:rsid w:val="00CA5987"/>
    <w:rsid w:val="00CA6390"/>
    <w:rsid w:val="00CA7553"/>
    <w:rsid w:val="00CB024E"/>
    <w:rsid w:val="00CB0E99"/>
    <w:rsid w:val="00CB3C5E"/>
    <w:rsid w:val="00CB42CE"/>
    <w:rsid w:val="00CB4587"/>
    <w:rsid w:val="00CB565B"/>
    <w:rsid w:val="00CB7114"/>
    <w:rsid w:val="00CC012F"/>
    <w:rsid w:val="00CC23FF"/>
    <w:rsid w:val="00CC2B20"/>
    <w:rsid w:val="00CC3DEC"/>
    <w:rsid w:val="00CC47B5"/>
    <w:rsid w:val="00CC5390"/>
    <w:rsid w:val="00CC55AC"/>
    <w:rsid w:val="00CC5B89"/>
    <w:rsid w:val="00CC60DF"/>
    <w:rsid w:val="00CC6DF7"/>
    <w:rsid w:val="00CD08C4"/>
    <w:rsid w:val="00CD0AD2"/>
    <w:rsid w:val="00CD1A77"/>
    <w:rsid w:val="00CD2287"/>
    <w:rsid w:val="00CD25F9"/>
    <w:rsid w:val="00CD2B35"/>
    <w:rsid w:val="00CD301B"/>
    <w:rsid w:val="00CD7130"/>
    <w:rsid w:val="00CE1018"/>
    <w:rsid w:val="00CE1EEC"/>
    <w:rsid w:val="00CE4F5F"/>
    <w:rsid w:val="00CE5042"/>
    <w:rsid w:val="00CE5CD1"/>
    <w:rsid w:val="00CE6B78"/>
    <w:rsid w:val="00CE6E27"/>
    <w:rsid w:val="00CF03B2"/>
    <w:rsid w:val="00CF246D"/>
    <w:rsid w:val="00CF5AB3"/>
    <w:rsid w:val="00CF60F6"/>
    <w:rsid w:val="00CF757D"/>
    <w:rsid w:val="00D003DC"/>
    <w:rsid w:val="00D00CA7"/>
    <w:rsid w:val="00D01964"/>
    <w:rsid w:val="00D01979"/>
    <w:rsid w:val="00D0213B"/>
    <w:rsid w:val="00D04CA2"/>
    <w:rsid w:val="00D051E8"/>
    <w:rsid w:val="00D051F1"/>
    <w:rsid w:val="00D0521D"/>
    <w:rsid w:val="00D05762"/>
    <w:rsid w:val="00D05FB1"/>
    <w:rsid w:val="00D07220"/>
    <w:rsid w:val="00D10FA2"/>
    <w:rsid w:val="00D136E1"/>
    <w:rsid w:val="00D13949"/>
    <w:rsid w:val="00D1401C"/>
    <w:rsid w:val="00D156C1"/>
    <w:rsid w:val="00D16365"/>
    <w:rsid w:val="00D17545"/>
    <w:rsid w:val="00D17E4A"/>
    <w:rsid w:val="00D17F9A"/>
    <w:rsid w:val="00D17FD0"/>
    <w:rsid w:val="00D20005"/>
    <w:rsid w:val="00D20150"/>
    <w:rsid w:val="00D2273A"/>
    <w:rsid w:val="00D231D5"/>
    <w:rsid w:val="00D23653"/>
    <w:rsid w:val="00D2379F"/>
    <w:rsid w:val="00D23B93"/>
    <w:rsid w:val="00D31132"/>
    <w:rsid w:val="00D35818"/>
    <w:rsid w:val="00D368E8"/>
    <w:rsid w:val="00D36DDF"/>
    <w:rsid w:val="00D37AEF"/>
    <w:rsid w:val="00D400C1"/>
    <w:rsid w:val="00D411FB"/>
    <w:rsid w:val="00D41D9A"/>
    <w:rsid w:val="00D422EB"/>
    <w:rsid w:val="00D43ACA"/>
    <w:rsid w:val="00D446BB"/>
    <w:rsid w:val="00D46511"/>
    <w:rsid w:val="00D50E4C"/>
    <w:rsid w:val="00D513D6"/>
    <w:rsid w:val="00D51E9D"/>
    <w:rsid w:val="00D52237"/>
    <w:rsid w:val="00D5244D"/>
    <w:rsid w:val="00D54D26"/>
    <w:rsid w:val="00D54D3A"/>
    <w:rsid w:val="00D5666A"/>
    <w:rsid w:val="00D56C72"/>
    <w:rsid w:val="00D57705"/>
    <w:rsid w:val="00D57AB6"/>
    <w:rsid w:val="00D6167D"/>
    <w:rsid w:val="00D631F6"/>
    <w:rsid w:val="00D63C50"/>
    <w:rsid w:val="00D64337"/>
    <w:rsid w:val="00D6529D"/>
    <w:rsid w:val="00D65716"/>
    <w:rsid w:val="00D65BC8"/>
    <w:rsid w:val="00D65CE4"/>
    <w:rsid w:val="00D71943"/>
    <w:rsid w:val="00D7502F"/>
    <w:rsid w:val="00D75A7C"/>
    <w:rsid w:val="00D77816"/>
    <w:rsid w:val="00D77D9F"/>
    <w:rsid w:val="00D80164"/>
    <w:rsid w:val="00D8053C"/>
    <w:rsid w:val="00D80719"/>
    <w:rsid w:val="00D8181E"/>
    <w:rsid w:val="00D82ABC"/>
    <w:rsid w:val="00D845CE"/>
    <w:rsid w:val="00D85CD9"/>
    <w:rsid w:val="00D85CFB"/>
    <w:rsid w:val="00D90052"/>
    <w:rsid w:val="00D91D57"/>
    <w:rsid w:val="00D94F96"/>
    <w:rsid w:val="00D9524D"/>
    <w:rsid w:val="00D9595F"/>
    <w:rsid w:val="00D95B87"/>
    <w:rsid w:val="00D969AD"/>
    <w:rsid w:val="00D96E1B"/>
    <w:rsid w:val="00DA0CAD"/>
    <w:rsid w:val="00DA0E0A"/>
    <w:rsid w:val="00DA102D"/>
    <w:rsid w:val="00DB04E8"/>
    <w:rsid w:val="00DB0D45"/>
    <w:rsid w:val="00DB0F3B"/>
    <w:rsid w:val="00DB1CFA"/>
    <w:rsid w:val="00DB2479"/>
    <w:rsid w:val="00DB3ED1"/>
    <w:rsid w:val="00DB4D31"/>
    <w:rsid w:val="00DB66BC"/>
    <w:rsid w:val="00DB6D00"/>
    <w:rsid w:val="00DB7877"/>
    <w:rsid w:val="00DC2D4E"/>
    <w:rsid w:val="00DC4474"/>
    <w:rsid w:val="00DC6870"/>
    <w:rsid w:val="00DC695A"/>
    <w:rsid w:val="00DD289F"/>
    <w:rsid w:val="00DD3358"/>
    <w:rsid w:val="00DD4CA3"/>
    <w:rsid w:val="00DD5014"/>
    <w:rsid w:val="00DD52EC"/>
    <w:rsid w:val="00DD5635"/>
    <w:rsid w:val="00DD5646"/>
    <w:rsid w:val="00DD6B1C"/>
    <w:rsid w:val="00DD7FFD"/>
    <w:rsid w:val="00DE085A"/>
    <w:rsid w:val="00DE1611"/>
    <w:rsid w:val="00DE1F26"/>
    <w:rsid w:val="00DE3FC7"/>
    <w:rsid w:val="00DE4777"/>
    <w:rsid w:val="00DE5E12"/>
    <w:rsid w:val="00DE6305"/>
    <w:rsid w:val="00DE7666"/>
    <w:rsid w:val="00DE7CAD"/>
    <w:rsid w:val="00DF0150"/>
    <w:rsid w:val="00DF0E7B"/>
    <w:rsid w:val="00DF1BBD"/>
    <w:rsid w:val="00DF25BE"/>
    <w:rsid w:val="00DF2A1C"/>
    <w:rsid w:val="00DF378D"/>
    <w:rsid w:val="00DF3E24"/>
    <w:rsid w:val="00DF43DE"/>
    <w:rsid w:val="00DF5DAC"/>
    <w:rsid w:val="00DF6A90"/>
    <w:rsid w:val="00E00188"/>
    <w:rsid w:val="00E01465"/>
    <w:rsid w:val="00E0160D"/>
    <w:rsid w:val="00E02C4B"/>
    <w:rsid w:val="00E03F4A"/>
    <w:rsid w:val="00E042E2"/>
    <w:rsid w:val="00E043C4"/>
    <w:rsid w:val="00E04EFA"/>
    <w:rsid w:val="00E07487"/>
    <w:rsid w:val="00E11DC8"/>
    <w:rsid w:val="00E14A0D"/>
    <w:rsid w:val="00E16C7B"/>
    <w:rsid w:val="00E21EC7"/>
    <w:rsid w:val="00E23054"/>
    <w:rsid w:val="00E24DBD"/>
    <w:rsid w:val="00E26115"/>
    <w:rsid w:val="00E26B2E"/>
    <w:rsid w:val="00E271CF"/>
    <w:rsid w:val="00E273C5"/>
    <w:rsid w:val="00E31204"/>
    <w:rsid w:val="00E33966"/>
    <w:rsid w:val="00E348A2"/>
    <w:rsid w:val="00E3623E"/>
    <w:rsid w:val="00E364C8"/>
    <w:rsid w:val="00E37CE7"/>
    <w:rsid w:val="00E4089C"/>
    <w:rsid w:val="00E419BD"/>
    <w:rsid w:val="00E41A11"/>
    <w:rsid w:val="00E431E4"/>
    <w:rsid w:val="00E45F33"/>
    <w:rsid w:val="00E50635"/>
    <w:rsid w:val="00E53211"/>
    <w:rsid w:val="00E53F0D"/>
    <w:rsid w:val="00E55810"/>
    <w:rsid w:val="00E5731C"/>
    <w:rsid w:val="00E57E5E"/>
    <w:rsid w:val="00E60D71"/>
    <w:rsid w:val="00E63977"/>
    <w:rsid w:val="00E64842"/>
    <w:rsid w:val="00E657AF"/>
    <w:rsid w:val="00E65BA6"/>
    <w:rsid w:val="00E65E01"/>
    <w:rsid w:val="00E664E8"/>
    <w:rsid w:val="00E66E54"/>
    <w:rsid w:val="00E67AD4"/>
    <w:rsid w:val="00E704FB"/>
    <w:rsid w:val="00E70CCA"/>
    <w:rsid w:val="00E71B94"/>
    <w:rsid w:val="00E71FFF"/>
    <w:rsid w:val="00E7384E"/>
    <w:rsid w:val="00E74E3E"/>
    <w:rsid w:val="00E75187"/>
    <w:rsid w:val="00E75B51"/>
    <w:rsid w:val="00E76CAC"/>
    <w:rsid w:val="00E80E23"/>
    <w:rsid w:val="00E81D5A"/>
    <w:rsid w:val="00E831F8"/>
    <w:rsid w:val="00E83513"/>
    <w:rsid w:val="00E83E14"/>
    <w:rsid w:val="00E84868"/>
    <w:rsid w:val="00E85701"/>
    <w:rsid w:val="00E869C6"/>
    <w:rsid w:val="00E86A74"/>
    <w:rsid w:val="00E87DD6"/>
    <w:rsid w:val="00E910A0"/>
    <w:rsid w:val="00E9167D"/>
    <w:rsid w:val="00E9304D"/>
    <w:rsid w:val="00E9321B"/>
    <w:rsid w:val="00E93E27"/>
    <w:rsid w:val="00E951F7"/>
    <w:rsid w:val="00E95851"/>
    <w:rsid w:val="00E972F6"/>
    <w:rsid w:val="00E97640"/>
    <w:rsid w:val="00E97E34"/>
    <w:rsid w:val="00EA0240"/>
    <w:rsid w:val="00EA30D4"/>
    <w:rsid w:val="00EA5201"/>
    <w:rsid w:val="00EA7514"/>
    <w:rsid w:val="00EA7812"/>
    <w:rsid w:val="00EB00F5"/>
    <w:rsid w:val="00EB0936"/>
    <w:rsid w:val="00EB1AFC"/>
    <w:rsid w:val="00EB22D0"/>
    <w:rsid w:val="00EB29C6"/>
    <w:rsid w:val="00EB2CB6"/>
    <w:rsid w:val="00EB3963"/>
    <w:rsid w:val="00EB3A73"/>
    <w:rsid w:val="00EB3F08"/>
    <w:rsid w:val="00EB4229"/>
    <w:rsid w:val="00EB6369"/>
    <w:rsid w:val="00EB671A"/>
    <w:rsid w:val="00EB6827"/>
    <w:rsid w:val="00EB6B6E"/>
    <w:rsid w:val="00EC3C65"/>
    <w:rsid w:val="00EC4180"/>
    <w:rsid w:val="00EC4F23"/>
    <w:rsid w:val="00EC5059"/>
    <w:rsid w:val="00EC7C16"/>
    <w:rsid w:val="00ED1A0B"/>
    <w:rsid w:val="00ED22C3"/>
    <w:rsid w:val="00ED3392"/>
    <w:rsid w:val="00ED5E77"/>
    <w:rsid w:val="00ED7561"/>
    <w:rsid w:val="00ED781E"/>
    <w:rsid w:val="00ED7C8A"/>
    <w:rsid w:val="00EE0697"/>
    <w:rsid w:val="00EE2A84"/>
    <w:rsid w:val="00EE40D8"/>
    <w:rsid w:val="00EE57FE"/>
    <w:rsid w:val="00EE7993"/>
    <w:rsid w:val="00EE7A45"/>
    <w:rsid w:val="00EF0397"/>
    <w:rsid w:val="00EF14B5"/>
    <w:rsid w:val="00EF177E"/>
    <w:rsid w:val="00EF1FC4"/>
    <w:rsid w:val="00EF5A46"/>
    <w:rsid w:val="00F00113"/>
    <w:rsid w:val="00F008B8"/>
    <w:rsid w:val="00F00923"/>
    <w:rsid w:val="00F02503"/>
    <w:rsid w:val="00F026AB"/>
    <w:rsid w:val="00F02702"/>
    <w:rsid w:val="00F027D0"/>
    <w:rsid w:val="00F030E0"/>
    <w:rsid w:val="00F03DDB"/>
    <w:rsid w:val="00F04188"/>
    <w:rsid w:val="00F04335"/>
    <w:rsid w:val="00F04DD3"/>
    <w:rsid w:val="00F070DF"/>
    <w:rsid w:val="00F13167"/>
    <w:rsid w:val="00F13346"/>
    <w:rsid w:val="00F13706"/>
    <w:rsid w:val="00F13DC0"/>
    <w:rsid w:val="00F1759D"/>
    <w:rsid w:val="00F21CCB"/>
    <w:rsid w:val="00F2429D"/>
    <w:rsid w:val="00F24C80"/>
    <w:rsid w:val="00F266DD"/>
    <w:rsid w:val="00F27E34"/>
    <w:rsid w:val="00F3232C"/>
    <w:rsid w:val="00F3307F"/>
    <w:rsid w:val="00F34299"/>
    <w:rsid w:val="00F3552A"/>
    <w:rsid w:val="00F3611C"/>
    <w:rsid w:val="00F36D29"/>
    <w:rsid w:val="00F4136E"/>
    <w:rsid w:val="00F41BBD"/>
    <w:rsid w:val="00F43372"/>
    <w:rsid w:val="00F44086"/>
    <w:rsid w:val="00F44B92"/>
    <w:rsid w:val="00F4576A"/>
    <w:rsid w:val="00F472BE"/>
    <w:rsid w:val="00F475F4"/>
    <w:rsid w:val="00F47BA6"/>
    <w:rsid w:val="00F5200B"/>
    <w:rsid w:val="00F520C7"/>
    <w:rsid w:val="00F55F29"/>
    <w:rsid w:val="00F61ADE"/>
    <w:rsid w:val="00F6398E"/>
    <w:rsid w:val="00F64004"/>
    <w:rsid w:val="00F66F09"/>
    <w:rsid w:val="00F6737D"/>
    <w:rsid w:val="00F72DC3"/>
    <w:rsid w:val="00F732DF"/>
    <w:rsid w:val="00F75695"/>
    <w:rsid w:val="00F7647F"/>
    <w:rsid w:val="00F77ECD"/>
    <w:rsid w:val="00F816E5"/>
    <w:rsid w:val="00F824D5"/>
    <w:rsid w:val="00F917BE"/>
    <w:rsid w:val="00F91EFD"/>
    <w:rsid w:val="00F925D0"/>
    <w:rsid w:val="00F95EA3"/>
    <w:rsid w:val="00F96118"/>
    <w:rsid w:val="00FA133C"/>
    <w:rsid w:val="00FA1EF3"/>
    <w:rsid w:val="00FA67DC"/>
    <w:rsid w:val="00FB0DDF"/>
    <w:rsid w:val="00FB1613"/>
    <w:rsid w:val="00FB1F85"/>
    <w:rsid w:val="00FB292E"/>
    <w:rsid w:val="00FB2ACA"/>
    <w:rsid w:val="00FB419F"/>
    <w:rsid w:val="00FB45AF"/>
    <w:rsid w:val="00FB4742"/>
    <w:rsid w:val="00FB646F"/>
    <w:rsid w:val="00FB68B1"/>
    <w:rsid w:val="00FB692F"/>
    <w:rsid w:val="00FC03D1"/>
    <w:rsid w:val="00FC0A04"/>
    <w:rsid w:val="00FC1CAF"/>
    <w:rsid w:val="00FC3BA1"/>
    <w:rsid w:val="00FC4C21"/>
    <w:rsid w:val="00FC56E7"/>
    <w:rsid w:val="00FC773B"/>
    <w:rsid w:val="00FD0666"/>
    <w:rsid w:val="00FD09A2"/>
    <w:rsid w:val="00FD374C"/>
    <w:rsid w:val="00FD61D0"/>
    <w:rsid w:val="00FE0844"/>
    <w:rsid w:val="00FE1092"/>
    <w:rsid w:val="00FE733F"/>
    <w:rsid w:val="00FE7379"/>
    <w:rsid w:val="00FE78E1"/>
    <w:rsid w:val="00FE7B2E"/>
    <w:rsid w:val="00FF0941"/>
    <w:rsid w:val="00FF23FC"/>
    <w:rsid w:val="00FF3C34"/>
    <w:rsid w:val="00FF4494"/>
    <w:rsid w:val="00FF5556"/>
    <w:rsid w:val="00FF73CF"/>
    <w:rsid w:val="0269C9F3"/>
    <w:rsid w:val="091493E5"/>
    <w:rsid w:val="0A656BEE"/>
    <w:rsid w:val="0C9CC0C1"/>
    <w:rsid w:val="0D402DDD"/>
    <w:rsid w:val="0D69FA66"/>
    <w:rsid w:val="11A6BA33"/>
    <w:rsid w:val="161361BA"/>
    <w:rsid w:val="17C59C4E"/>
    <w:rsid w:val="194684ED"/>
    <w:rsid w:val="1A1A0091"/>
    <w:rsid w:val="1AFC1752"/>
    <w:rsid w:val="1BB2F0CC"/>
    <w:rsid w:val="1C48F61A"/>
    <w:rsid w:val="1F3F974B"/>
    <w:rsid w:val="22BBA767"/>
    <w:rsid w:val="23697434"/>
    <w:rsid w:val="2389036B"/>
    <w:rsid w:val="260D3B02"/>
    <w:rsid w:val="26D42DEC"/>
    <w:rsid w:val="27CB5B9F"/>
    <w:rsid w:val="2AE7C5FE"/>
    <w:rsid w:val="2B34B8A5"/>
    <w:rsid w:val="2CAC79A3"/>
    <w:rsid w:val="2CF0D55F"/>
    <w:rsid w:val="2F2496CF"/>
    <w:rsid w:val="2FF798C4"/>
    <w:rsid w:val="3259057E"/>
    <w:rsid w:val="341D81C7"/>
    <w:rsid w:val="353F312E"/>
    <w:rsid w:val="37F4BD53"/>
    <w:rsid w:val="3D16EDD6"/>
    <w:rsid w:val="3D55A3CF"/>
    <w:rsid w:val="3DDED844"/>
    <w:rsid w:val="3DF43594"/>
    <w:rsid w:val="427A097C"/>
    <w:rsid w:val="455C52E9"/>
    <w:rsid w:val="45C3C37E"/>
    <w:rsid w:val="47373AFC"/>
    <w:rsid w:val="484FBC60"/>
    <w:rsid w:val="49246299"/>
    <w:rsid w:val="49720C4D"/>
    <w:rsid w:val="49FC7DC5"/>
    <w:rsid w:val="4AF12EB3"/>
    <w:rsid w:val="4AF29E64"/>
    <w:rsid w:val="54637986"/>
    <w:rsid w:val="58708875"/>
    <w:rsid w:val="5AD46D11"/>
    <w:rsid w:val="5C0B3A1D"/>
    <w:rsid w:val="5D3EA137"/>
    <w:rsid w:val="5E4E9BFC"/>
    <w:rsid w:val="5EB8B73A"/>
    <w:rsid w:val="6351C1F2"/>
    <w:rsid w:val="653C0637"/>
    <w:rsid w:val="65531F1C"/>
    <w:rsid w:val="6DA7FD8C"/>
    <w:rsid w:val="6F091C68"/>
    <w:rsid w:val="72B22194"/>
    <w:rsid w:val="73F410D7"/>
    <w:rsid w:val="74210151"/>
    <w:rsid w:val="7449AB49"/>
    <w:rsid w:val="7541D784"/>
    <w:rsid w:val="75791CE5"/>
    <w:rsid w:val="771A3C32"/>
    <w:rsid w:val="7B1D3794"/>
    <w:rsid w:val="7E19834B"/>
    <w:rsid w:val="7E1BE6D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346EF"/>
  <w15:chartTrackingRefBased/>
  <w15:docId w15:val="{B18D4816-131B-44E3-9000-E0510975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A6DFE"/>
  </w:style>
  <w:style w:type="paragraph" w:styleId="Pealkiri1">
    <w:name w:val="heading 1"/>
    <w:basedOn w:val="Normaallaad"/>
    <w:next w:val="Normaallaad"/>
    <w:link w:val="Pealkiri1Mrk"/>
    <w:uiPriority w:val="9"/>
    <w:qFormat/>
    <w:rsid w:val="00D65B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65B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D65BC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65BC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65BC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65BC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65BC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65BC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65BC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65BC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65BC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D65BC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65BC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65BC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65BC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65BC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65BC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65BC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65B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65BC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65BC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65BC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65BC8"/>
    <w:pPr>
      <w:spacing w:before="160"/>
      <w:jc w:val="center"/>
    </w:pPr>
    <w:rPr>
      <w:i/>
      <w:iCs/>
      <w:color w:val="404040" w:themeColor="text1" w:themeTint="BF"/>
    </w:rPr>
  </w:style>
  <w:style w:type="character" w:customStyle="1" w:styleId="TsitaatMrk">
    <w:name w:val="Tsitaat Märk"/>
    <w:basedOn w:val="Liguvaikefont"/>
    <w:link w:val="Tsitaat"/>
    <w:uiPriority w:val="29"/>
    <w:rsid w:val="00D65BC8"/>
    <w:rPr>
      <w:i/>
      <w:iCs/>
      <w:color w:val="404040" w:themeColor="text1" w:themeTint="BF"/>
    </w:rPr>
  </w:style>
  <w:style w:type="paragraph" w:styleId="Loendilik">
    <w:name w:val="List Paragraph"/>
    <w:basedOn w:val="Normaallaad"/>
    <w:uiPriority w:val="34"/>
    <w:qFormat/>
    <w:rsid w:val="00D65BC8"/>
    <w:pPr>
      <w:ind w:left="720"/>
      <w:contextualSpacing/>
    </w:pPr>
  </w:style>
  <w:style w:type="character" w:styleId="Selgeltmrgatavrhutus">
    <w:name w:val="Intense Emphasis"/>
    <w:basedOn w:val="Liguvaikefont"/>
    <w:uiPriority w:val="21"/>
    <w:qFormat/>
    <w:rsid w:val="00D65BC8"/>
    <w:rPr>
      <w:i/>
      <w:iCs/>
      <w:color w:val="0F4761" w:themeColor="accent1" w:themeShade="BF"/>
    </w:rPr>
  </w:style>
  <w:style w:type="paragraph" w:styleId="Selgeltmrgatavtsitaat">
    <w:name w:val="Intense Quote"/>
    <w:basedOn w:val="Normaallaad"/>
    <w:next w:val="Normaallaad"/>
    <w:link w:val="SelgeltmrgatavtsitaatMrk"/>
    <w:uiPriority w:val="30"/>
    <w:qFormat/>
    <w:rsid w:val="00D65B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65BC8"/>
    <w:rPr>
      <w:i/>
      <w:iCs/>
      <w:color w:val="0F4761" w:themeColor="accent1" w:themeShade="BF"/>
    </w:rPr>
  </w:style>
  <w:style w:type="character" w:styleId="Selgeltmrgatavviide">
    <w:name w:val="Intense Reference"/>
    <w:basedOn w:val="Liguvaikefont"/>
    <w:uiPriority w:val="32"/>
    <w:qFormat/>
    <w:rsid w:val="00D65BC8"/>
    <w:rPr>
      <w:b/>
      <w:bCs/>
      <w:smallCaps/>
      <w:color w:val="0F4761" w:themeColor="accent1" w:themeShade="BF"/>
      <w:spacing w:val="5"/>
    </w:rPr>
  </w:style>
  <w:style w:type="character" w:styleId="Kommentaariviide">
    <w:name w:val="annotation reference"/>
    <w:basedOn w:val="Liguvaikefont"/>
    <w:uiPriority w:val="99"/>
    <w:semiHidden/>
    <w:unhideWhenUsed/>
    <w:rsid w:val="00747C51"/>
    <w:rPr>
      <w:sz w:val="16"/>
      <w:szCs w:val="16"/>
    </w:rPr>
  </w:style>
  <w:style w:type="paragraph" w:styleId="Kommentaaritekst">
    <w:name w:val="annotation text"/>
    <w:basedOn w:val="Normaallaad"/>
    <w:link w:val="KommentaaritekstMrk"/>
    <w:uiPriority w:val="99"/>
    <w:unhideWhenUsed/>
    <w:rsid w:val="00747C51"/>
    <w:pPr>
      <w:spacing w:line="240" w:lineRule="auto"/>
    </w:pPr>
    <w:rPr>
      <w:sz w:val="20"/>
      <w:szCs w:val="20"/>
    </w:rPr>
  </w:style>
  <w:style w:type="character" w:customStyle="1" w:styleId="KommentaaritekstMrk">
    <w:name w:val="Kommentaari tekst Märk"/>
    <w:basedOn w:val="Liguvaikefont"/>
    <w:link w:val="Kommentaaritekst"/>
    <w:uiPriority w:val="99"/>
    <w:rsid w:val="00747C51"/>
    <w:rPr>
      <w:sz w:val="20"/>
      <w:szCs w:val="20"/>
    </w:rPr>
  </w:style>
  <w:style w:type="character" w:styleId="Hperlink">
    <w:name w:val="Hyperlink"/>
    <w:basedOn w:val="Liguvaikefont"/>
    <w:uiPriority w:val="99"/>
    <w:unhideWhenUsed/>
    <w:rsid w:val="004162D1"/>
    <w:rPr>
      <w:color w:val="0000FF"/>
      <w:u w:val="single"/>
    </w:rPr>
  </w:style>
  <w:style w:type="paragraph" w:styleId="Allmrkusetekst">
    <w:name w:val="footnote text"/>
    <w:basedOn w:val="Normaallaad"/>
    <w:link w:val="AllmrkusetekstMrk"/>
    <w:uiPriority w:val="99"/>
    <w:semiHidden/>
    <w:unhideWhenUsed/>
    <w:rsid w:val="0040467E"/>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0467E"/>
    <w:rPr>
      <w:sz w:val="20"/>
      <w:szCs w:val="20"/>
    </w:rPr>
  </w:style>
  <w:style w:type="character" w:styleId="Allmrkuseviide">
    <w:name w:val="footnote reference"/>
    <w:basedOn w:val="Liguvaikefont"/>
    <w:uiPriority w:val="99"/>
    <w:semiHidden/>
    <w:unhideWhenUsed/>
    <w:rsid w:val="0040467E"/>
    <w:rPr>
      <w:vertAlign w:val="superscript"/>
    </w:rPr>
  </w:style>
  <w:style w:type="paragraph" w:styleId="Kommentaariteema">
    <w:name w:val="annotation subject"/>
    <w:basedOn w:val="Kommentaaritekst"/>
    <w:next w:val="Kommentaaritekst"/>
    <w:link w:val="KommentaariteemaMrk"/>
    <w:uiPriority w:val="99"/>
    <w:semiHidden/>
    <w:unhideWhenUsed/>
    <w:rsid w:val="007036ED"/>
    <w:rPr>
      <w:b/>
      <w:bCs/>
    </w:rPr>
  </w:style>
  <w:style w:type="character" w:customStyle="1" w:styleId="KommentaariteemaMrk">
    <w:name w:val="Kommentaari teema Märk"/>
    <w:basedOn w:val="KommentaaritekstMrk"/>
    <w:link w:val="Kommentaariteema"/>
    <w:uiPriority w:val="99"/>
    <w:semiHidden/>
    <w:rsid w:val="007036ED"/>
    <w:rPr>
      <w:b/>
      <w:bCs/>
      <w:sz w:val="20"/>
      <w:szCs w:val="20"/>
    </w:rPr>
  </w:style>
  <w:style w:type="paragraph" w:styleId="Redaktsioon">
    <w:name w:val="Revision"/>
    <w:hidden/>
    <w:uiPriority w:val="99"/>
    <w:semiHidden/>
    <w:rsid w:val="00282A43"/>
    <w:pPr>
      <w:spacing w:after="0" w:line="240" w:lineRule="auto"/>
    </w:pPr>
  </w:style>
  <w:style w:type="character" w:styleId="Lahendamatamainimine">
    <w:name w:val="Unresolved Mention"/>
    <w:basedOn w:val="Liguvaikefont"/>
    <w:uiPriority w:val="99"/>
    <w:semiHidden/>
    <w:unhideWhenUsed/>
    <w:rsid w:val="00D43ACA"/>
    <w:rPr>
      <w:color w:val="605E5C"/>
      <w:shd w:val="clear" w:color="auto" w:fill="E1DFDD"/>
    </w:rPr>
  </w:style>
  <w:style w:type="paragraph" w:styleId="Normaallaadveeb">
    <w:name w:val="Normal (Web)"/>
    <w:basedOn w:val="Normaallaad"/>
    <w:uiPriority w:val="99"/>
    <w:semiHidden/>
    <w:unhideWhenUsed/>
    <w:rsid w:val="00087DE2"/>
    <w:rPr>
      <w:rFonts w:ascii="Times New Roman" w:hAnsi="Times New Roman" w:cs="Times New Roman"/>
      <w:sz w:val="24"/>
      <w:szCs w:val="24"/>
    </w:rPr>
  </w:style>
  <w:style w:type="paragraph" w:customStyle="1" w:styleId="pf0">
    <w:name w:val="pf0"/>
    <w:basedOn w:val="Normaallaad"/>
    <w:rsid w:val="005F5902"/>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Pis">
    <w:name w:val="header"/>
    <w:basedOn w:val="Normaallaad"/>
    <w:link w:val="PisMrk"/>
    <w:uiPriority w:val="99"/>
    <w:unhideWhenUsed/>
    <w:rsid w:val="00860340"/>
    <w:pPr>
      <w:tabs>
        <w:tab w:val="center" w:pos="4536"/>
        <w:tab w:val="right" w:pos="9072"/>
      </w:tabs>
      <w:spacing w:after="0" w:line="240" w:lineRule="auto"/>
    </w:pPr>
  </w:style>
  <w:style w:type="character" w:customStyle="1" w:styleId="PisMrk">
    <w:name w:val="Päis Märk"/>
    <w:basedOn w:val="Liguvaikefont"/>
    <w:link w:val="Pis"/>
    <w:uiPriority w:val="99"/>
    <w:rsid w:val="00860340"/>
  </w:style>
  <w:style w:type="paragraph" w:styleId="Jalus">
    <w:name w:val="footer"/>
    <w:basedOn w:val="Normaallaad"/>
    <w:link w:val="JalusMrk"/>
    <w:uiPriority w:val="99"/>
    <w:unhideWhenUsed/>
    <w:rsid w:val="00860340"/>
    <w:pPr>
      <w:tabs>
        <w:tab w:val="center" w:pos="4536"/>
        <w:tab w:val="right" w:pos="9072"/>
      </w:tabs>
      <w:spacing w:after="0" w:line="240" w:lineRule="auto"/>
    </w:pPr>
  </w:style>
  <w:style w:type="character" w:customStyle="1" w:styleId="JalusMrk">
    <w:name w:val="Jalus Märk"/>
    <w:basedOn w:val="Liguvaikefont"/>
    <w:link w:val="Jalus"/>
    <w:uiPriority w:val="99"/>
    <w:rsid w:val="00860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84623">
      <w:bodyDiv w:val="1"/>
      <w:marLeft w:val="0"/>
      <w:marRight w:val="0"/>
      <w:marTop w:val="0"/>
      <w:marBottom w:val="0"/>
      <w:divBdr>
        <w:top w:val="none" w:sz="0" w:space="0" w:color="auto"/>
        <w:left w:val="none" w:sz="0" w:space="0" w:color="auto"/>
        <w:bottom w:val="none" w:sz="0" w:space="0" w:color="auto"/>
        <w:right w:val="none" w:sz="0" w:space="0" w:color="auto"/>
      </w:divBdr>
    </w:div>
    <w:div w:id="117796188">
      <w:bodyDiv w:val="1"/>
      <w:marLeft w:val="0"/>
      <w:marRight w:val="0"/>
      <w:marTop w:val="0"/>
      <w:marBottom w:val="0"/>
      <w:divBdr>
        <w:top w:val="none" w:sz="0" w:space="0" w:color="auto"/>
        <w:left w:val="none" w:sz="0" w:space="0" w:color="auto"/>
        <w:bottom w:val="none" w:sz="0" w:space="0" w:color="auto"/>
        <w:right w:val="none" w:sz="0" w:space="0" w:color="auto"/>
      </w:divBdr>
    </w:div>
    <w:div w:id="461576378">
      <w:bodyDiv w:val="1"/>
      <w:marLeft w:val="0"/>
      <w:marRight w:val="0"/>
      <w:marTop w:val="0"/>
      <w:marBottom w:val="0"/>
      <w:divBdr>
        <w:top w:val="none" w:sz="0" w:space="0" w:color="auto"/>
        <w:left w:val="none" w:sz="0" w:space="0" w:color="auto"/>
        <w:bottom w:val="none" w:sz="0" w:space="0" w:color="auto"/>
        <w:right w:val="none" w:sz="0" w:space="0" w:color="auto"/>
      </w:divBdr>
    </w:div>
    <w:div w:id="490174089">
      <w:bodyDiv w:val="1"/>
      <w:marLeft w:val="0"/>
      <w:marRight w:val="0"/>
      <w:marTop w:val="0"/>
      <w:marBottom w:val="0"/>
      <w:divBdr>
        <w:top w:val="none" w:sz="0" w:space="0" w:color="auto"/>
        <w:left w:val="none" w:sz="0" w:space="0" w:color="auto"/>
        <w:bottom w:val="none" w:sz="0" w:space="0" w:color="auto"/>
        <w:right w:val="none" w:sz="0" w:space="0" w:color="auto"/>
      </w:divBdr>
    </w:div>
    <w:div w:id="518860467">
      <w:bodyDiv w:val="1"/>
      <w:marLeft w:val="0"/>
      <w:marRight w:val="0"/>
      <w:marTop w:val="0"/>
      <w:marBottom w:val="0"/>
      <w:divBdr>
        <w:top w:val="none" w:sz="0" w:space="0" w:color="auto"/>
        <w:left w:val="none" w:sz="0" w:space="0" w:color="auto"/>
        <w:bottom w:val="none" w:sz="0" w:space="0" w:color="auto"/>
        <w:right w:val="none" w:sz="0" w:space="0" w:color="auto"/>
      </w:divBdr>
    </w:div>
    <w:div w:id="522742683">
      <w:bodyDiv w:val="1"/>
      <w:marLeft w:val="0"/>
      <w:marRight w:val="0"/>
      <w:marTop w:val="0"/>
      <w:marBottom w:val="0"/>
      <w:divBdr>
        <w:top w:val="none" w:sz="0" w:space="0" w:color="auto"/>
        <w:left w:val="none" w:sz="0" w:space="0" w:color="auto"/>
        <w:bottom w:val="none" w:sz="0" w:space="0" w:color="auto"/>
        <w:right w:val="none" w:sz="0" w:space="0" w:color="auto"/>
      </w:divBdr>
    </w:div>
    <w:div w:id="656768318">
      <w:bodyDiv w:val="1"/>
      <w:marLeft w:val="0"/>
      <w:marRight w:val="0"/>
      <w:marTop w:val="0"/>
      <w:marBottom w:val="0"/>
      <w:divBdr>
        <w:top w:val="none" w:sz="0" w:space="0" w:color="auto"/>
        <w:left w:val="none" w:sz="0" w:space="0" w:color="auto"/>
        <w:bottom w:val="none" w:sz="0" w:space="0" w:color="auto"/>
        <w:right w:val="none" w:sz="0" w:space="0" w:color="auto"/>
      </w:divBdr>
    </w:div>
    <w:div w:id="963124513">
      <w:bodyDiv w:val="1"/>
      <w:marLeft w:val="0"/>
      <w:marRight w:val="0"/>
      <w:marTop w:val="0"/>
      <w:marBottom w:val="0"/>
      <w:divBdr>
        <w:top w:val="none" w:sz="0" w:space="0" w:color="auto"/>
        <w:left w:val="none" w:sz="0" w:space="0" w:color="auto"/>
        <w:bottom w:val="none" w:sz="0" w:space="0" w:color="auto"/>
        <w:right w:val="none" w:sz="0" w:space="0" w:color="auto"/>
      </w:divBdr>
    </w:div>
    <w:div w:id="968972886">
      <w:bodyDiv w:val="1"/>
      <w:marLeft w:val="0"/>
      <w:marRight w:val="0"/>
      <w:marTop w:val="0"/>
      <w:marBottom w:val="0"/>
      <w:divBdr>
        <w:top w:val="none" w:sz="0" w:space="0" w:color="auto"/>
        <w:left w:val="none" w:sz="0" w:space="0" w:color="auto"/>
        <w:bottom w:val="none" w:sz="0" w:space="0" w:color="auto"/>
        <w:right w:val="none" w:sz="0" w:space="0" w:color="auto"/>
      </w:divBdr>
    </w:div>
    <w:div w:id="987901424">
      <w:bodyDiv w:val="1"/>
      <w:marLeft w:val="0"/>
      <w:marRight w:val="0"/>
      <w:marTop w:val="0"/>
      <w:marBottom w:val="0"/>
      <w:divBdr>
        <w:top w:val="none" w:sz="0" w:space="0" w:color="auto"/>
        <w:left w:val="none" w:sz="0" w:space="0" w:color="auto"/>
        <w:bottom w:val="none" w:sz="0" w:space="0" w:color="auto"/>
        <w:right w:val="none" w:sz="0" w:space="0" w:color="auto"/>
      </w:divBdr>
    </w:div>
    <w:div w:id="1107697268">
      <w:bodyDiv w:val="1"/>
      <w:marLeft w:val="0"/>
      <w:marRight w:val="0"/>
      <w:marTop w:val="0"/>
      <w:marBottom w:val="0"/>
      <w:divBdr>
        <w:top w:val="none" w:sz="0" w:space="0" w:color="auto"/>
        <w:left w:val="none" w:sz="0" w:space="0" w:color="auto"/>
        <w:bottom w:val="none" w:sz="0" w:space="0" w:color="auto"/>
        <w:right w:val="none" w:sz="0" w:space="0" w:color="auto"/>
      </w:divBdr>
    </w:div>
    <w:div w:id="1185316519">
      <w:bodyDiv w:val="1"/>
      <w:marLeft w:val="0"/>
      <w:marRight w:val="0"/>
      <w:marTop w:val="0"/>
      <w:marBottom w:val="0"/>
      <w:divBdr>
        <w:top w:val="none" w:sz="0" w:space="0" w:color="auto"/>
        <w:left w:val="none" w:sz="0" w:space="0" w:color="auto"/>
        <w:bottom w:val="none" w:sz="0" w:space="0" w:color="auto"/>
        <w:right w:val="none" w:sz="0" w:space="0" w:color="auto"/>
      </w:divBdr>
    </w:div>
    <w:div w:id="1200708438">
      <w:bodyDiv w:val="1"/>
      <w:marLeft w:val="0"/>
      <w:marRight w:val="0"/>
      <w:marTop w:val="0"/>
      <w:marBottom w:val="0"/>
      <w:divBdr>
        <w:top w:val="none" w:sz="0" w:space="0" w:color="auto"/>
        <w:left w:val="none" w:sz="0" w:space="0" w:color="auto"/>
        <w:bottom w:val="none" w:sz="0" w:space="0" w:color="auto"/>
        <w:right w:val="none" w:sz="0" w:space="0" w:color="auto"/>
      </w:divBdr>
    </w:div>
    <w:div w:id="1482189226">
      <w:bodyDiv w:val="1"/>
      <w:marLeft w:val="0"/>
      <w:marRight w:val="0"/>
      <w:marTop w:val="0"/>
      <w:marBottom w:val="0"/>
      <w:divBdr>
        <w:top w:val="none" w:sz="0" w:space="0" w:color="auto"/>
        <w:left w:val="none" w:sz="0" w:space="0" w:color="auto"/>
        <w:bottom w:val="none" w:sz="0" w:space="0" w:color="auto"/>
        <w:right w:val="none" w:sz="0" w:space="0" w:color="auto"/>
      </w:divBdr>
    </w:div>
    <w:div w:id="1538273212">
      <w:bodyDiv w:val="1"/>
      <w:marLeft w:val="0"/>
      <w:marRight w:val="0"/>
      <w:marTop w:val="0"/>
      <w:marBottom w:val="0"/>
      <w:divBdr>
        <w:top w:val="none" w:sz="0" w:space="0" w:color="auto"/>
        <w:left w:val="none" w:sz="0" w:space="0" w:color="auto"/>
        <w:bottom w:val="none" w:sz="0" w:space="0" w:color="auto"/>
        <w:right w:val="none" w:sz="0" w:space="0" w:color="auto"/>
      </w:divBdr>
    </w:div>
    <w:div w:id="1672489727">
      <w:bodyDiv w:val="1"/>
      <w:marLeft w:val="0"/>
      <w:marRight w:val="0"/>
      <w:marTop w:val="0"/>
      <w:marBottom w:val="0"/>
      <w:divBdr>
        <w:top w:val="none" w:sz="0" w:space="0" w:color="auto"/>
        <w:left w:val="none" w:sz="0" w:space="0" w:color="auto"/>
        <w:bottom w:val="none" w:sz="0" w:space="0" w:color="auto"/>
        <w:right w:val="none" w:sz="0" w:space="0" w:color="auto"/>
      </w:divBdr>
    </w:div>
    <w:div w:id="1719619685">
      <w:bodyDiv w:val="1"/>
      <w:marLeft w:val="0"/>
      <w:marRight w:val="0"/>
      <w:marTop w:val="0"/>
      <w:marBottom w:val="0"/>
      <w:divBdr>
        <w:top w:val="none" w:sz="0" w:space="0" w:color="auto"/>
        <w:left w:val="none" w:sz="0" w:space="0" w:color="auto"/>
        <w:bottom w:val="none" w:sz="0" w:space="0" w:color="auto"/>
        <w:right w:val="none" w:sz="0" w:space="0" w:color="auto"/>
      </w:divBdr>
    </w:div>
    <w:div w:id="1720668042">
      <w:bodyDiv w:val="1"/>
      <w:marLeft w:val="0"/>
      <w:marRight w:val="0"/>
      <w:marTop w:val="0"/>
      <w:marBottom w:val="0"/>
      <w:divBdr>
        <w:top w:val="none" w:sz="0" w:space="0" w:color="auto"/>
        <w:left w:val="none" w:sz="0" w:space="0" w:color="auto"/>
        <w:bottom w:val="none" w:sz="0" w:space="0" w:color="auto"/>
        <w:right w:val="none" w:sz="0" w:space="0" w:color="auto"/>
      </w:divBdr>
    </w:div>
    <w:div w:id="1760372717">
      <w:bodyDiv w:val="1"/>
      <w:marLeft w:val="0"/>
      <w:marRight w:val="0"/>
      <w:marTop w:val="0"/>
      <w:marBottom w:val="0"/>
      <w:divBdr>
        <w:top w:val="none" w:sz="0" w:space="0" w:color="auto"/>
        <w:left w:val="none" w:sz="0" w:space="0" w:color="auto"/>
        <w:bottom w:val="none" w:sz="0" w:space="0" w:color="auto"/>
        <w:right w:val="none" w:sz="0" w:space="0" w:color="auto"/>
      </w:divBdr>
    </w:div>
    <w:div w:id="1783915114">
      <w:bodyDiv w:val="1"/>
      <w:marLeft w:val="0"/>
      <w:marRight w:val="0"/>
      <w:marTop w:val="0"/>
      <w:marBottom w:val="0"/>
      <w:divBdr>
        <w:top w:val="none" w:sz="0" w:space="0" w:color="auto"/>
        <w:left w:val="none" w:sz="0" w:space="0" w:color="auto"/>
        <w:bottom w:val="none" w:sz="0" w:space="0" w:color="auto"/>
        <w:right w:val="none" w:sz="0" w:space="0" w:color="auto"/>
      </w:divBdr>
    </w:div>
    <w:div w:id="1843424020">
      <w:bodyDiv w:val="1"/>
      <w:marLeft w:val="0"/>
      <w:marRight w:val="0"/>
      <w:marTop w:val="0"/>
      <w:marBottom w:val="0"/>
      <w:divBdr>
        <w:top w:val="none" w:sz="0" w:space="0" w:color="auto"/>
        <w:left w:val="none" w:sz="0" w:space="0" w:color="auto"/>
        <w:bottom w:val="none" w:sz="0" w:space="0" w:color="auto"/>
        <w:right w:val="none" w:sz="0" w:space="0" w:color="auto"/>
      </w:divBdr>
    </w:div>
    <w:div w:id="1954676852">
      <w:bodyDiv w:val="1"/>
      <w:marLeft w:val="0"/>
      <w:marRight w:val="0"/>
      <w:marTop w:val="0"/>
      <w:marBottom w:val="0"/>
      <w:divBdr>
        <w:top w:val="none" w:sz="0" w:space="0" w:color="auto"/>
        <w:left w:val="none" w:sz="0" w:space="0" w:color="auto"/>
        <w:bottom w:val="none" w:sz="0" w:space="0" w:color="auto"/>
        <w:right w:val="none" w:sz="0" w:space="0" w:color="auto"/>
      </w:divBdr>
    </w:div>
    <w:div w:id="2052075324">
      <w:bodyDiv w:val="1"/>
      <w:marLeft w:val="0"/>
      <w:marRight w:val="0"/>
      <w:marTop w:val="0"/>
      <w:marBottom w:val="0"/>
      <w:divBdr>
        <w:top w:val="none" w:sz="0" w:space="0" w:color="auto"/>
        <w:left w:val="none" w:sz="0" w:space="0" w:color="auto"/>
        <w:bottom w:val="none" w:sz="0" w:space="0" w:color="auto"/>
        <w:right w:val="none" w:sz="0" w:space="0" w:color="auto"/>
      </w:divBdr>
    </w:div>
    <w:div w:id="214731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eelnoud.valitsus.ee/main/mount/docList/d2135250-02aa-4ce8-87ea-de20499b7e97"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602DE-B3F8-47CD-8408-F2C90B533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EE0E9B-DE41-4F2D-BD53-2A221525E1D8}">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4B8EE23E-43C4-455E-966D-8E6CA20F87E5}">
  <ds:schemaRefs>
    <ds:schemaRef ds:uri="http://schemas.microsoft.com/sharepoint/v3/contenttype/forms"/>
  </ds:schemaRefs>
</ds:datastoreItem>
</file>

<file path=customXml/itemProps4.xml><?xml version="1.0" encoding="utf-8"?>
<ds:datastoreItem xmlns:ds="http://schemas.openxmlformats.org/officeDocument/2006/customXml" ds:itemID="{B9A7A9BD-90AD-471F-A359-E39618D66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3070</Words>
  <Characters>17806</Characters>
  <Application>Microsoft Office Word</Application>
  <DocSecurity>0</DocSecurity>
  <Lines>148</Lines>
  <Paragraphs>41</Paragraphs>
  <ScaleCrop>false</ScaleCrop>
  <Company>Maaeluministeerium</Company>
  <LinksUpToDate>false</LinksUpToDate>
  <CharactersWithSpaces>20835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 Märtin</dc:creator>
  <cp:keywords/>
  <dc:description/>
  <cp:lastModifiedBy>Kärt Voor - JUSTDIGI</cp:lastModifiedBy>
  <cp:revision>15</cp:revision>
  <cp:lastPrinted>2025-09-03T07:13:00Z</cp:lastPrinted>
  <dcterms:created xsi:type="dcterms:W3CDTF">2025-09-23T10:34:00Z</dcterms:created>
  <dcterms:modified xsi:type="dcterms:W3CDTF">2025-10-02T06:21:00Z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2025-09-23T10:34:11Z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e7aa343d-0c13-4528-af0a-5a7ada69d113</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ies>
</file>